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0599" w14:paraId="05B1AABC" w14:textId="77777777" w:rsidTr="00D74AE1">
        <w:trPr>
          <w:trHeight w:hRule="exact" w:val="2948"/>
        </w:trPr>
        <w:tc>
          <w:tcPr>
            <w:tcW w:w="11185" w:type="dxa"/>
            <w:vAlign w:val="center"/>
          </w:tcPr>
          <w:p w14:paraId="2CBA6496" w14:textId="77777777" w:rsidR="00974E99" w:rsidRPr="00F50599" w:rsidRDefault="00974E99" w:rsidP="00E21A27">
            <w:pPr>
              <w:pStyle w:val="Documenttype"/>
            </w:pPr>
            <w:bookmarkStart w:id="0" w:name="_GoBack" w:colFirst="0" w:colLast="0"/>
            <w:r w:rsidRPr="00F50599">
              <w:t>I</w:t>
            </w:r>
            <w:bookmarkStart w:id="1" w:name="_Ref446317644"/>
            <w:bookmarkEnd w:id="1"/>
            <w:r w:rsidRPr="00F50599">
              <w:t xml:space="preserve">ALA </w:t>
            </w:r>
            <w:r w:rsidR="0093492E" w:rsidRPr="00F50599">
              <w:t>G</w:t>
            </w:r>
            <w:r w:rsidR="00722236" w:rsidRPr="00F50599">
              <w:t>uideline</w:t>
            </w:r>
          </w:p>
        </w:tc>
      </w:tr>
      <w:bookmarkEnd w:id="0"/>
    </w:tbl>
    <w:p w14:paraId="0BEF926A" w14:textId="77777777" w:rsidR="008972C3" w:rsidRPr="00F50599" w:rsidRDefault="008972C3" w:rsidP="003274DB"/>
    <w:p w14:paraId="00D0B51E" w14:textId="77777777" w:rsidR="00D74AE1" w:rsidRPr="00F50599" w:rsidRDefault="00D74AE1" w:rsidP="003274DB"/>
    <w:p w14:paraId="61C0F3BF" w14:textId="77777777" w:rsidR="0093492E" w:rsidRPr="00F50599" w:rsidRDefault="0026038D" w:rsidP="0026038D">
      <w:pPr>
        <w:pStyle w:val="Documentnumber"/>
      </w:pPr>
      <w:r w:rsidRPr="00F50599">
        <w:t>1</w:t>
      </w:r>
      <w:r w:rsidR="00B57DBE" w:rsidRPr="00F50599">
        <w:t>067-2</w:t>
      </w:r>
    </w:p>
    <w:p w14:paraId="4253DAE7" w14:textId="77777777" w:rsidR="0026038D" w:rsidRPr="00F50599" w:rsidRDefault="0026038D" w:rsidP="003274DB"/>
    <w:p w14:paraId="2601A02B" w14:textId="77777777" w:rsidR="00776004" w:rsidRPr="00F50599" w:rsidRDefault="00B57DBE" w:rsidP="00E21A27">
      <w:pPr>
        <w:pStyle w:val="Documentname"/>
      </w:pPr>
      <w:r w:rsidRPr="00F50599">
        <w:rPr>
          <w:bCs/>
          <w:caps w:val="0"/>
        </w:rPr>
        <w:t>POWER SOURCES</w:t>
      </w:r>
    </w:p>
    <w:p w14:paraId="276A59B4" w14:textId="77777777" w:rsidR="00CF49CC" w:rsidRPr="00F50599" w:rsidRDefault="00CF49CC" w:rsidP="00D74AE1"/>
    <w:p w14:paraId="36001E31" w14:textId="77777777" w:rsidR="004E0BBB" w:rsidRPr="00F50599" w:rsidRDefault="004E0BBB" w:rsidP="00D74AE1"/>
    <w:p w14:paraId="3D930270" w14:textId="77777777" w:rsidR="004E0BBB" w:rsidRPr="00F50599" w:rsidRDefault="004E0BBB" w:rsidP="00D74AE1"/>
    <w:p w14:paraId="4BD144D9" w14:textId="77777777" w:rsidR="004E0BBB" w:rsidRPr="00F50599" w:rsidRDefault="004E0BBB" w:rsidP="00D74AE1"/>
    <w:p w14:paraId="364B2195" w14:textId="77777777" w:rsidR="004E0BBB" w:rsidRPr="00F50599" w:rsidRDefault="004E0BBB" w:rsidP="00D74AE1"/>
    <w:p w14:paraId="7B54286B" w14:textId="77777777" w:rsidR="004E0BBB" w:rsidRPr="00F50599" w:rsidRDefault="004E0BBB" w:rsidP="00D74AE1"/>
    <w:p w14:paraId="669F8229" w14:textId="77777777" w:rsidR="004E0BBB" w:rsidRPr="00F50599" w:rsidRDefault="004E0BBB" w:rsidP="00D74AE1"/>
    <w:p w14:paraId="10515150" w14:textId="77777777" w:rsidR="004E0BBB" w:rsidRPr="00F50599" w:rsidRDefault="004E0BBB" w:rsidP="00D74AE1"/>
    <w:p w14:paraId="1AA92B8D" w14:textId="77777777" w:rsidR="004E0BBB" w:rsidRPr="00F50599" w:rsidRDefault="004E0BBB" w:rsidP="00D74AE1"/>
    <w:p w14:paraId="66F8909E" w14:textId="77777777" w:rsidR="004E0BBB" w:rsidRPr="00F50599" w:rsidRDefault="004E0BBB" w:rsidP="00D74AE1"/>
    <w:p w14:paraId="68D0F9C7" w14:textId="77777777" w:rsidR="004E0BBB" w:rsidRPr="00F50599" w:rsidRDefault="004E0BBB" w:rsidP="00D74AE1"/>
    <w:p w14:paraId="340B3537" w14:textId="77777777" w:rsidR="004E0BBB" w:rsidRPr="00F50599" w:rsidRDefault="004E0BBB" w:rsidP="00D74AE1"/>
    <w:p w14:paraId="2D05445E" w14:textId="77777777" w:rsidR="004E0BBB" w:rsidRPr="00F50599" w:rsidRDefault="004E0BBB" w:rsidP="00D74AE1"/>
    <w:p w14:paraId="3E1C8544" w14:textId="77777777" w:rsidR="004E0BBB" w:rsidRPr="00F50599" w:rsidRDefault="004E0BBB" w:rsidP="00D74AE1"/>
    <w:p w14:paraId="6731679B" w14:textId="77777777" w:rsidR="004E0BBB" w:rsidRPr="00F50599" w:rsidRDefault="004E0BBB" w:rsidP="00D74AE1"/>
    <w:p w14:paraId="6D608058" w14:textId="77777777" w:rsidR="004E0BBB" w:rsidRPr="00F50599" w:rsidRDefault="004E0BBB" w:rsidP="00D74AE1"/>
    <w:p w14:paraId="2A28A469" w14:textId="77777777" w:rsidR="004E0BBB" w:rsidRPr="00F50599" w:rsidRDefault="004E0BBB" w:rsidP="00D74AE1"/>
    <w:p w14:paraId="74380E1B" w14:textId="77777777" w:rsidR="00734BC6" w:rsidRPr="00F50599" w:rsidRDefault="00734BC6" w:rsidP="00D74AE1"/>
    <w:p w14:paraId="25822A54" w14:textId="77777777" w:rsidR="004E0BBB" w:rsidRPr="00F50599" w:rsidRDefault="004E0BBB" w:rsidP="00D74AE1"/>
    <w:p w14:paraId="0D9EB08F" w14:textId="77777777" w:rsidR="004E0BBB" w:rsidRPr="00F50599" w:rsidRDefault="004E0BBB" w:rsidP="00D74AE1"/>
    <w:p w14:paraId="1BE821D6" w14:textId="77777777" w:rsidR="004E0BBB" w:rsidRPr="00F50599" w:rsidRDefault="004E0BBB" w:rsidP="00D74AE1"/>
    <w:p w14:paraId="3366D7F3" w14:textId="77777777" w:rsidR="004E0BBB" w:rsidRPr="00F50599" w:rsidRDefault="004E0BBB" w:rsidP="00D74AE1"/>
    <w:p w14:paraId="0B774A84" w14:textId="77777777" w:rsidR="004E0BBB" w:rsidRPr="00F50599" w:rsidRDefault="004E0BBB" w:rsidP="00D74AE1"/>
    <w:p w14:paraId="7A725722" w14:textId="77777777" w:rsidR="004E0BBB" w:rsidRPr="00F50599" w:rsidRDefault="004E0BBB" w:rsidP="00D74AE1"/>
    <w:p w14:paraId="0F85A180" w14:textId="77777777" w:rsidR="004E0BBB" w:rsidRPr="00F50599" w:rsidRDefault="004E0BBB" w:rsidP="00D74AE1"/>
    <w:p w14:paraId="14915F94" w14:textId="77777777" w:rsidR="004E0BBB" w:rsidRPr="00F50599" w:rsidRDefault="004E0BBB" w:rsidP="00D74AE1"/>
    <w:p w14:paraId="280C6D76" w14:textId="77777777" w:rsidR="004E0BBB" w:rsidRPr="00F50599" w:rsidRDefault="004E0BBB" w:rsidP="004E0BBB">
      <w:pPr>
        <w:pStyle w:val="Editionnumber"/>
      </w:pPr>
      <w:r w:rsidRPr="00F50599">
        <w:t xml:space="preserve">Edition </w:t>
      </w:r>
      <w:commentRangeStart w:id="2"/>
      <w:r w:rsidRPr="00F50599">
        <w:t>1.0</w:t>
      </w:r>
      <w:commentRangeEnd w:id="2"/>
      <w:r w:rsidR="00721B37">
        <w:rPr>
          <w:rStyle w:val="CommentReference"/>
          <w:b w:val="0"/>
          <w:color w:val="auto"/>
        </w:rPr>
        <w:commentReference w:id="2"/>
      </w:r>
    </w:p>
    <w:p w14:paraId="7FD00049" w14:textId="2C4E1E7A" w:rsidR="004E0BBB" w:rsidRPr="00F50599" w:rsidRDefault="00B57DBE" w:rsidP="004E0BBB">
      <w:pPr>
        <w:pStyle w:val="Documentdate"/>
      </w:pPr>
      <w:del w:id="3" w:author="Michael Hadley" w:date="2016-07-13T13:21:00Z">
        <w:r w:rsidRPr="00F50599" w:rsidDel="00721B37">
          <w:delText>May 2009</w:delText>
        </w:r>
      </w:del>
      <w:ins w:id="4" w:author="Michael Hadley" w:date="2016-07-13T13:21:00Z">
        <w:r w:rsidR="00721B37">
          <w:t xml:space="preserve">Document </w:t>
        </w:r>
        <w:commentRangeStart w:id="5"/>
        <w:r w:rsidR="00721B37">
          <w:t>Date</w:t>
        </w:r>
      </w:ins>
      <w:commentRangeEnd w:id="5"/>
      <w:ins w:id="6" w:author="Michael Hadley" w:date="2016-07-13T13:22:00Z">
        <w:r w:rsidR="00721B37">
          <w:rPr>
            <w:rStyle w:val="CommentReference"/>
            <w:b w:val="0"/>
            <w:color w:val="auto"/>
          </w:rPr>
          <w:commentReference w:id="5"/>
        </w:r>
      </w:ins>
    </w:p>
    <w:p w14:paraId="69A7E81A" w14:textId="77777777" w:rsidR="00BC27F6" w:rsidRPr="00F50599" w:rsidRDefault="00BC27F6" w:rsidP="00D74AE1">
      <w:pPr>
        <w:sectPr w:rsidR="00BC27F6" w:rsidRPr="00F50599"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98029C0" w14:textId="77777777" w:rsidR="00914E26" w:rsidRPr="00F50599" w:rsidRDefault="00914E26" w:rsidP="00B57DBE">
      <w:pPr>
        <w:pStyle w:val="BodyText"/>
        <w:rPr>
          <w:lang w:val="en-GB"/>
        </w:rPr>
      </w:pPr>
      <w:r w:rsidRPr="00F50599">
        <w:rPr>
          <w:lang w:val="en-GB"/>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0599" w14:paraId="136E7DE8" w14:textId="77777777" w:rsidTr="005E4659">
        <w:tc>
          <w:tcPr>
            <w:tcW w:w="1908" w:type="dxa"/>
          </w:tcPr>
          <w:p w14:paraId="74CE91B3" w14:textId="77777777" w:rsidR="00914E26" w:rsidRPr="00F50599" w:rsidRDefault="00914E26" w:rsidP="00414698">
            <w:pPr>
              <w:pStyle w:val="Tableheading"/>
              <w:rPr>
                <w:lang w:val="en-GB"/>
              </w:rPr>
            </w:pPr>
            <w:r w:rsidRPr="00F50599">
              <w:rPr>
                <w:lang w:val="en-GB"/>
              </w:rPr>
              <w:t>Date</w:t>
            </w:r>
          </w:p>
        </w:tc>
        <w:tc>
          <w:tcPr>
            <w:tcW w:w="3576" w:type="dxa"/>
          </w:tcPr>
          <w:p w14:paraId="33B86FE5" w14:textId="77777777" w:rsidR="00914E26" w:rsidRPr="00F50599" w:rsidRDefault="00914E26" w:rsidP="00414698">
            <w:pPr>
              <w:pStyle w:val="Tableheading"/>
              <w:rPr>
                <w:lang w:val="en-GB"/>
              </w:rPr>
            </w:pPr>
            <w:r w:rsidRPr="00F50599">
              <w:rPr>
                <w:lang w:val="en-GB"/>
              </w:rPr>
              <w:t>Page / Section Revised</w:t>
            </w:r>
          </w:p>
        </w:tc>
        <w:tc>
          <w:tcPr>
            <w:tcW w:w="5001" w:type="dxa"/>
          </w:tcPr>
          <w:p w14:paraId="45A98560" w14:textId="77777777" w:rsidR="00914E26" w:rsidRPr="00F50599" w:rsidRDefault="00914E26" w:rsidP="00414698">
            <w:pPr>
              <w:pStyle w:val="Tableheading"/>
              <w:rPr>
                <w:lang w:val="en-GB"/>
              </w:rPr>
            </w:pPr>
            <w:r w:rsidRPr="00F50599">
              <w:rPr>
                <w:lang w:val="en-GB"/>
              </w:rPr>
              <w:t>Requirement for Revision</w:t>
            </w:r>
          </w:p>
        </w:tc>
      </w:tr>
      <w:tr w:rsidR="005E4659" w:rsidRPr="00F50599" w14:paraId="3C691F3E" w14:textId="77777777" w:rsidTr="005E4659">
        <w:trPr>
          <w:trHeight w:val="851"/>
        </w:trPr>
        <w:tc>
          <w:tcPr>
            <w:tcW w:w="1908" w:type="dxa"/>
            <w:vAlign w:val="center"/>
          </w:tcPr>
          <w:p w14:paraId="10E0F271" w14:textId="77777777" w:rsidR="00914E26" w:rsidRPr="00F50599" w:rsidRDefault="00914E26" w:rsidP="00914E26">
            <w:pPr>
              <w:pStyle w:val="Tabletext"/>
            </w:pPr>
          </w:p>
        </w:tc>
        <w:tc>
          <w:tcPr>
            <w:tcW w:w="3576" w:type="dxa"/>
            <w:vAlign w:val="center"/>
          </w:tcPr>
          <w:p w14:paraId="20C1A5A1" w14:textId="3D9F58C6" w:rsidR="00914E26" w:rsidRPr="00F50599" w:rsidRDefault="00BF2D70" w:rsidP="00914E26">
            <w:pPr>
              <w:pStyle w:val="Tabletext"/>
            </w:pPr>
            <w:ins w:id="9" w:author="Michael Hadley" w:date="2016-07-13T13:17:00Z">
              <w:r>
                <w:t>Complete document</w:t>
              </w:r>
            </w:ins>
          </w:p>
        </w:tc>
        <w:tc>
          <w:tcPr>
            <w:tcW w:w="5001" w:type="dxa"/>
            <w:vAlign w:val="center"/>
          </w:tcPr>
          <w:p w14:paraId="3FFBDD64" w14:textId="56D0CA2F" w:rsidR="00914E26" w:rsidRPr="00F50599" w:rsidRDefault="008E2065" w:rsidP="00914E26">
            <w:pPr>
              <w:pStyle w:val="Tabletext"/>
            </w:pPr>
            <w:commentRangeStart w:id="10"/>
            <w:ins w:id="11" w:author="Michael Hadley" w:date="2016-07-13T14:11:00Z">
              <w:r>
                <w:t>Review</w:t>
              </w:r>
              <w:commentRangeEnd w:id="10"/>
              <w:r>
                <w:rPr>
                  <w:rStyle w:val="CommentReference"/>
                  <w:color w:val="auto"/>
                </w:rPr>
                <w:commentReference w:id="10"/>
              </w:r>
            </w:ins>
          </w:p>
        </w:tc>
      </w:tr>
      <w:tr w:rsidR="005E4659" w:rsidRPr="00F50599" w14:paraId="4731E52C" w14:textId="77777777" w:rsidTr="005E4659">
        <w:trPr>
          <w:trHeight w:val="851"/>
        </w:trPr>
        <w:tc>
          <w:tcPr>
            <w:tcW w:w="1908" w:type="dxa"/>
            <w:vAlign w:val="center"/>
          </w:tcPr>
          <w:p w14:paraId="27E0662A" w14:textId="77777777" w:rsidR="00914E26" w:rsidRPr="00F50599" w:rsidRDefault="00914E26" w:rsidP="00914E26">
            <w:pPr>
              <w:pStyle w:val="Tabletext"/>
            </w:pPr>
          </w:p>
        </w:tc>
        <w:tc>
          <w:tcPr>
            <w:tcW w:w="3576" w:type="dxa"/>
            <w:vAlign w:val="center"/>
          </w:tcPr>
          <w:p w14:paraId="66BC2E86" w14:textId="77777777" w:rsidR="00914E26" w:rsidRPr="00F50599" w:rsidRDefault="00914E26" w:rsidP="00914E26">
            <w:pPr>
              <w:pStyle w:val="Tabletext"/>
            </w:pPr>
          </w:p>
        </w:tc>
        <w:tc>
          <w:tcPr>
            <w:tcW w:w="5001" w:type="dxa"/>
            <w:vAlign w:val="center"/>
          </w:tcPr>
          <w:p w14:paraId="5C51BFA4" w14:textId="77777777" w:rsidR="00914E26" w:rsidRPr="00F50599" w:rsidRDefault="00914E26" w:rsidP="00914E26">
            <w:pPr>
              <w:pStyle w:val="Tabletext"/>
            </w:pPr>
          </w:p>
        </w:tc>
      </w:tr>
      <w:tr w:rsidR="005E4659" w:rsidRPr="00F50599" w14:paraId="41C38C57" w14:textId="77777777" w:rsidTr="005E4659">
        <w:trPr>
          <w:trHeight w:val="851"/>
        </w:trPr>
        <w:tc>
          <w:tcPr>
            <w:tcW w:w="1908" w:type="dxa"/>
            <w:vAlign w:val="center"/>
          </w:tcPr>
          <w:p w14:paraId="6031A6B8" w14:textId="77777777" w:rsidR="00914E26" w:rsidRPr="00F50599" w:rsidRDefault="00914E26" w:rsidP="00914E26">
            <w:pPr>
              <w:pStyle w:val="Tabletext"/>
            </w:pPr>
          </w:p>
        </w:tc>
        <w:tc>
          <w:tcPr>
            <w:tcW w:w="3576" w:type="dxa"/>
            <w:vAlign w:val="center"/>
          </w:tcPr>
          <w:p w14:paraId="6BD5C399" w14:textId="77777777" w:rsidR="00914E26" w:rsidRPr="00F50599" w:rsidRDefault="00914E26" w:rsidP="00914E26">
            <w:pPr>
              <w:pStyle w:val="Tabletext"/>
            </w:pPr>
          </w:p>
        </w:tc>
        <w:tc>
          <w:tcPr>
            <w:tcW w:w="5001" w:type="dxa"/>
            <w:vAlign w:val="center"/>
          </w:tcPr>
          <w:p w14:paraId="02BDADDC" w14:textId="77777777" w:rsidR="00914E26" w:rsidRPr="00F50599" w:rsidRDefault="00914E26" w:rsidP="00914E26">
            <w:pPr>
              <w:pStyle w:val="Tabletext"/>
            </w:pPr>
          </w:p>
        </w:tc>
      </w:tr>
      <w:tr w:rsidR="005E4659" w:rsidRPr="00F50599" w14:paraId="48029985" w14:textId="77777777" w:rsidTr="005E4659">
        <w:trPr>
          <w:trHeight w:val="851"/>
        </w:trPr>
        <w:tc>
          <w:tcPr>
            <w:tcW w:w="1908" w:type="dxa"/>
            <w:vAlign w:val="center"/>
          </w:tcPr>
          <w:p w14:paraId="05EBC106" w14:textId="77777777" w:rsidR="00914E26" w:rsidRPr="00F50599" w:rsidRDefault="00914E26" w:rsidP="00914E26">
            <w:pPr>
              <w:pStyle w:val="Tabletext"/>
            </w:pPr>
          </w:p>
        </w:tc>
        <w:tc>
          <w:tcPr>
            <w:tcW w:w="3576" w:type="dxa"/>
            <w:vAlign w:val="center"/>
          </w:tcPr>
          <w:p w14:paraId="4058BE60" w14:textId="77777777" w:rsidR="00914E26" w:rsidRPr="00F50599" w:rsidRDefault="00914E26" w:rsidP="00914E26">
            <w:pPr>
              <w:pStyle w:val="Tabletext"/>
            </w:pPr>
          </w:p>
        </w:tc>
        <w:tc>
          <w:tcPr>
            <w:tcW w:w="5001" w:type="dxa"/>
            <w:vAlign w:val="center"/>
          </w:tcPr>
          <w:p w14:paraId="278C2F62" w14:textId="77777777" w:rsidR="00914E26" w:rsidRPr="00F50599" w:rsidRDefault="00914E26" w:rsidP="00914E26">
            <w:pPr>
              <w:pStyle w:val="Tabletext"/>
            </w:pPr>
          </w:p>
        </w:tc>
      </w:tr>
      <w:tr w:rsidR="005E4659" w:rsidRPr="00F50599" w14:paraId="5386AEA3" w14:textId="77777777" w:rsidTr="005E4659">
        <w:trPr>
          <w:trHeight w:val="851"/>
        </w:trPr>
        <w:tc>
          <w:tcPr>
            <w:tcW w:w="1908" w:type="dxa"/>
            <w:vAlign w:val="center"/>
          </w:tcPr>
          <w:p w14:paraId="26C851C5" w14:textId="77777777" w:rsidR="00914E26" w:rsidRPr="00F50599" w:rsidRDefault="00914E26" w:rsidP="00914E26">
            <w:pPr>
              <w:pStyle w:val="Tabletext"/>
            </w:pPr>
          </w:p>
        </w:tc>
        <w:tc>
          <w:tcPr>
            <w:tcW w:w="3576" w:type="dxa"/>
            <w:vAlign w:val="center"/>
          </w:tcPr>
          <w:p w14:paraId="6DF5ACDC" w14:textId="77777777" w:rsidR="00914E26" w:rsidRPr="00F50599" w:rsidRDefault="00914E26" w:rsidP="00914E26">
            <w:pPr>
              <w:pStyle w:val="Tabletext"/>
            </w:pPr>
          </w:p>
        </w:tc>
        <w:tc>
          <w:tcPr>
            <w:tcW w:w="5001" w:type="dxa"/>
            <w:vAlign w:val="center"/>
          </w:tcPr>
          <w:p w14:paraId="04F559E7" w14:textId="77777777" w:rsidR="00914E26" w:rsidRPr="00F50599" w:rsidRDefault="00914E26" w:rsidP="00914E26">
            <w:pPr>
              <w:pStyle w:val="Tabletext"/>
            </w:pPr>
          </w:p>
        </w:tc>
      </w:tr>
      <w:tr w:rsidR="005E4659" w:rsidRPr="00F50599" w14:paraId="4E74349D" w14:textId="77777777" w:rsidTr="005E4659">
        <w:trPr>
          <w:trHeight w:val="851"/>
        </w:trPr>
        <w:tc>
          <w:tcPr>
            <w:tcW w:w="1908" w:type="dxa"/>
            <w:vAlign w:val="center"/>
          </w:tcPr>
          <w:p w14:paraId="70E67422" w14:textId="77777777" w:rsidR="00914E26" w:rsidRPr="00F50599" w:rsidRDefault="00914E26" w:rsidP="00914E26">
            <w:pPr>
              <w:pStyle w:val="Tabletext"/>
            </w:pPr>
          </w:p>
        </w:tc>
        <w:tc>
          <w:tcPr>
            <w:tcW w:w="3576" w:type="dxa"/>
            <w:vAlign w:val="center"/>
          </w:tcPr>
          <w:p w14:paraId="54024326" w14:textId="77777777" w:rsidR="00914E26" w:rsidRPr="00F50599" w:rsidRDefault="00914E26" w:rsidP="00914E26">
            <w:pPr>
              <w:pStyle w:val="Tabletext"/>
            </w:pPr>
          </w:p>
        </w:tc>
        <w:tc>
          <w:tcPr>
            <w:tcW w:w="5001" w:type="dxa"/>
            <w:vAlign w:val="center"/>
          </w:tcPr>
          <w:p w14:paraId="75D6D9F3" w14:textId="77777777" w:rsidR="00914E26" w:rsidRPr="00F50599" w:rsidRDefault="00914E26" w:rsidP="00914E26">
            <w:pPr>
              <w:pStyle w:val="Tabletext"/>
            </w:pPr>
          </w:p>
        </w:tc>
      </w:tr>
      <w:tr w:rsidR="005E4659" w:rsidRPr="00F50599" w14:paraId="6D254304" w14:textId="77777777" w:rsidTr="005E4659">
        <w:trPr>
          <w:trHeight w:val="851"/>
        </w:trPr>
        <w:tc>
          <w:tcPr>
            <w:tcW w:w="1908" w:type="dxa"/>
            <w:vAlign w:val="center"/>
          </w:tcPr>
          <w:p w14:paraId="5B135642" w14:textId="77777777" w:rsidR="00914E26" w:rsidRPr="00F50599" w:rsidRDefault="00914E26" w:rsidP="00914E26">
            <w:pPr>
              <w:pStyle w:val="Tabletext"/>
            </w:pPr>
          </w:p>
        </w:tc>
        <w:tc>
          <w:tcPr>
            <w:tcW w:w="3576" w:type="dxa"/>
            <w:vAlign w:val="center"/>
          </w:tcPr>
          <w:p w14:paraId="0FE0F90C" w14:textId="77777777" w:rsidR="00914E26" w:rsidRPr="00F50599" w:rsidRDefault="00914E26" w:rsidP="00914E26">
            <w:pPr>
              <w:pStyle w:val="Tabletext"/>
            </w:pPr>
          </w:p>
        </w:tc>
        <w:tc>
          <w:tcPr>
            <w:tcW w:w="5001" w:type="dxa"/>
            <w:vAlign w:val="center"/>
          </w:tcPr>
          <w:p w14:paraId="44BEF762" w14:textId="77777777" w:rsidR="00914E26" w:rsidRPr="00F50599" w:rsidRDefault="00914E26" w:rsidP="00914E26">
            <w:pPr>
              <w:pStyle w:val="Tabletext"/>
            </w:pPr>
          </w:p>
        </w:tc>
      </w:tr>
    </w:tbl>
    <w:p w14:paraId="4988D72E" w14:textId="77777777" w:rsidR="00914E26" w:rsidRPr="00F50599" w:rsidRDefault="00914E26" w:rsidP="00D74AE1"/>
    <w:p w14:paraId="21B3DAC0" w14:textId="77777777" w:rsidR="005E4659" w:rsidRPr="00F50599" w:rsidRDefault="005E4659" w:rsidP="00914E26">
      <w:pPr>
        <w:spacing w:after="200" w:line="276" w:lineRule="auto"/>
        <w:sectPr w:rsidR="005E4659" w:rsidRPr="00F5059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C8DC9AF" w14:textId="77777777" w:rsidR="00776044" w:rsidRDefault="004A4EC4">
      <w:pPr>
        <w:pStyle w:val="TOC1"/>
        <w:rPr>
          <w:ins w:id="15" w:author="Michael Hadley" w:date="2016-07-13T13:48:00Z"/>
          <w:rFonts w:eastAsiaTheme="minorEastAsia"/>
          <w:b w:val="0"/>
          <w:color w:val="auto"/>
          <w:sz w:val="24"/>
          <w:szCs w:val="24"/>
          <w:lang w:val="en-US"/>
        </w:rPr>
      </w:pPr>
      <w:r w:rsidRPr="00F50599">
        <w:rPr>
          <w:rFonts w:eastAsia="Times New Roman" w:cs="Times New Roman"/>
          <w:b w:val="0"/>
          <w:noProof w:val="0"/>
          <w:szCs w:val="20"/>
        </w:rPr>
        <w:lastRenderedPageBreak/>
        <w:fldChar w:fldCharType="begin"/>
      </w:r>
      <w:r w:rsidRPr="00F50599">
        <w:rPr>
          <w:rFonts w:eastAsia="Times New Roman" w:cs="Times New Roman"/>
          <w:b w:val="0"/>
          <w:noProof w:val="0"/>
          <w:szCs w:val="20"/>
        </w:rPr>
        <w:instrText xml:space="preserve"> TOC \o "1-3" \t "Annex,4,Appendix,5" </w:instrText>
      </w:r>
      <w:r w:rsidRPr="00F50599">
        <w:rPr>
          <w:rFonts w:eastAsia="Times New Roman" w:cs="Times New Roman"/>
          <w:b w:val="0"/>
          <w:noProof w:val="0"/>
          <w:szCs w:val="20"/>
        </w:rPr>
        <w:fldChar w:fldCharType="separate"/>
      </w:r>
      <w:ins w:id="16" w:author="Michael Hadley" w:date="2016-07-13T13:48:00Z">
        <w:r w:rsidR="00776044" w:rsidRPr="00317CDF">
          <w:t>1.</w:t>
        </w:r>
        <w:r w:rsidR="00776044">
          <w:rPr>
            <w:rFonts w:eastAsiaTheme="minorEastAsia"/>
            <w:b w:val="0"/>
            <w:color w:val="auto"/>
            <w:sz w:val="24"/>
            <w:szCs w:val="24"/>
            <w:lang w:val="en-US"/>
          </w:rPr>
          <w:tab/>
        </w:r>
        <w:r w:rsidR="00776044">
          <w:t>INTRODUCTION</w:t>
        </w:r>
        <w:r w:rsidR="00776044">
          <w:tab/>
        </w:r>
        <w:r w:rsidR="00776044">
          <w:fldChar w:fldCharType="begin"/>
        </w:r>
        <w:r w:rsidR="00776044">
          <w:instrText xml:space="preserve"> PAGEREF _Toc456181013 \h </w:instrText>
        </w:r>
      </w:ins>
      <w:r w:rsidR="00776044">
        <w:fldChar w:fldCharType="separate"/>
      </w:r>
      <w:ins w:id="17" w:author="Michael Hadley" w:date="2016-07-13T13:48:00Z">
        <w:r w:rsidR="00776044">
          <w:t>5</w:t>
        </w:r>
        <w:r w:rsidR="00776044">
          <w:fldChar w:fldCharType="end"/>
        </w:r>
      </w:ins>
    </w:p>
    <w:p w14:paraId="767F14E3" w14:textId="77777777" w:rsidR="00776044" w:rsidRDefault="00776044">
      <w:pPr>
        <w:pStyle w:val="TOC2"/>
        <w:rPr>
          <w:ins w:id="18" w:author="Michael Hadley" w:date="2016-07-13T13:48:00Z"/>
          <w:rFonts w:eastAsiaTheme="minorEastAsia"/>
          <w:color w:val="auto"/>
          <w:sz w:val="24"/>
          <w:szCs w:val="24"/>
          <w:lang w:val="en-US"/>
        </w:rPr>
      </w:pPr>
      <w:ins w:id="19" w:author="Michael Hadley" w:date="2016-07-13T13:48:00Z">
        <w:r w:rsidRPr="00317CDF">
          <w:t>1.1.</w:t>
        </w:r>
        <w:r>
          <w:rPr>
            <w:rFonts w:eastAsiaTheme="minorEastAsia"/>
            <w:color w:val="auto"/>
            <w:sz w:val="24"/>
            <w:szCs w:val="24"/>
            <w:lang w:val="en-US"/>
          </w:rPr>
          <w:tab/>
        </w:r>
        <w:r>
          <w:t>Scope &amp; Purpose</w:t>
        </w:r>
        <w:r>
          <w:tab/>
        </w:r>
        <w:r>
          <w:fldChar w:fldCharType="begin"/>
        </w:r>
        <w:r>
          <w:instrText xml:space="preserve"> PAGEREF _Toc456181014 \h </w:instrText>
        </w:r>
      </w:ins>
      <w:r>
        <w:fldChar w:fldCharType="separate"/>
      </w:r>
      <w:ins w:id="20" w:author="Michael Hadley" w:date="2016-07-13T13:48:00Z">
        <w:r>
          <w:t>5</w:t>
        </w:r>
        <w:r>
          <w:fldChar w:fldCharType="end"/>
        </w:r>
      </w:ins>
    </w:p>
    <w:p w14:paraId="04515243" w14:textId="77777777" w:rsidR="00776044" w:rsidRDefault="00776044">
      <w:pPr>
        <w:pStyle w:val="TOC2"/>
        <w:rPr>
          <w:ins w:id="21" w:author="Michael Hadley" w:date="2016-07-13T13:48:00Z"/>
          <w:rFonts w:eastAsiaTheme="minorEastAsia"/>
          <w:color w:val="auto"/>
          <w:sz w:val="24"/>
          <w:szCs w:val="24"/>
          <w:lang w:val="en-US"/>
        </w:rPr>
      </w:pPr>
      <w:ins w:id="22" w:author="Michael Hadley" w:date="2016-07-13T13:48:00Z">
        <w:r w:rsidRPr="00317CDF">
          <w:t>1.2.</w:t>
        </w:r>
        <w:r>
          <w:rPr>
            <w:rFonts w:eastAsiaTheme="minorEastAsia"/>
            <w:color w:val="auto"/>
            <w:sz w:val="24"/>
            <w:szCs w:val="24"/>
            <w:lang w:val="en-US"/>
          </w:rPr>
          <w:tab/>
        </w:r>
        <w:r>
          <w:t>Practical Guide to Choice of Energy Systems</w:t>
        </w:r>
        <w:r>
          <w:tab/>
        </w:r>
        <w:r>
          <w:fldChar w:fldCharType="begin"/>
        </w:r>
        <w:r>
          <w:instrText xml:space="preserve"> PAGEREF _Toc456181015 \h </w:instrText>
        </w:r>
      </w:ins>
      <w:r>
        <w:fldChar w:fldCharType="separate"/>
      </w:r>
      <w:ins w:id="23" w:author="Michael Hadley" w:date="2016-07-13T13:48:00Z">
        <w:r>
          <w:t>5</w:t>
        </w:r>
        <w:r>
          <w:fldChar w:fldCharType="end"/>
        </w:r>
      </w:ins>
    </w:p>
    <w:p w14:paraId="3ECD8951" w14:textId="77777777" w:rsidR="00776044" w:rsidRDefault="00776044">
      <w:pPr>
        <w:pStyle w:val="TOC1"/>
        <w:rPr>
          <w:ins w:id="24" w:author="Michael Hadley" w:date="2016-07-13T13:48:00Z"/>
          <w:rFonts w:eastAsiaTheme="minorEastAsia"/>
          <w:b w:val="0"/>
          <w:color w:val="auto"/>
          <w:sz w:val="24"/>
          <w:szCs w:val="24"/>
          <w:lang w:val="en-US"/>
        </w:rPr>
      </w:pPr>
      <w:ins w:id="25" w:author="Michael Hadley" w:date="2016-07-13T13:48:00Z">
        <w:r w:rsidRPr="00317CDF">
          <w:t>2.</w:t>
        </w:r>
        <w:r>
          <w:rPr>
            <w:rFonts w:eastAsiaTheme="minorEastAsia"/>
            <w:b w:val="0"/>
            <w:color w:val="auto"/>
            <w:sz w:val="24"/>
            <w:szCs w:val="24"/>
            <w:lang w:val="en-US"/>
          </w:rPr>
          <w:tab/>
        </w:r>
        <w:r>
          <w:t>HOW TO USE THIS GUIDELINE</w:t>
        </w:r>
        <w:r>
          <w:tab/>
        </w:r>
        <w:r>
          <w:fldChar w:fldCharType="begin"/>
        </w:r>
        <w:r>
          <w:instrText xml:space="preserve"> PAGEREF _Toc456181016 \h </w:instrText>
        </w:r>
      </w:ins>
      <w:r>
        <w:fldChar w:fldCharType="separate"/>
      </w:r>
      <w:ins w:id="26" w:author="Michael Hadley" w:date="2016-07-13T13:48:00Z">
        <w:r>
          <w:t>5</w:t>
        </w:r>
        <w:r>
          <w:fldChar w:fldCharType="end"/>
        </w:r>
      </w:ins>
    </w:p>
    <w:p w14:paraId="6E19AC02" w14:textId="77777777" w:rsidR="00776044" w:rsidRDefault="00776044">
      <w:pPr>
        <w:pStyle w:val="TOC1"/>
        <w:rPr>
          <w:ins w:id="27" w:author="Michael Hadley" w:date="2016-07-13T13:48:00Z"/>
          <w:rFonts w:eastAsiaTheme="minorEastAsia"/>
          <w:b w:val="0"/>
          <w:color w:val="auto"/>
          <w:sz w:val="24"/>
          <w:szCs w:val="24"/>
          <w:lang w:val="en-US"/>
        </w:rPr>
      </w:pPr>
      <w:ins w:id="28" w:author="Michael Hadley" w:date="2016-07-13T13:48:00Z">
        <w:r w:rsidRPr="00317CDF">
          <w:t>3.</w:t>
        </w:r>
        <w:r>
          <w:rPr>
            <w:rFonts w:eastAsiaTheme="minorEastAsia"/>
            <w:b w:val="0"/>
            <w:color w:val="auto"/>
            <w:sz w:val="24"/>
            <w:szCs w:val="24"/>
            <w:lang w:val="en-US"/>
          </w:rPr>
          <w:tab/>
        </w:r>
        <w:r>
          <w:t>ALTERNATING CURRENT (AC) UTILITY POWER</w:t>
        </w:r>
        <w:r>
          <w:tab/>
        </w:r>
        <w:r>
          <w:fldChar w:fldCharType="begin"/>
        </w:r>
        <w:r>
          <w:instrText xml:space="preserve"> PAGEREF _Toc456181017 \h </w:instrText>
        </w:r>
      </w:ins>
      <w:r>
        <w:fldChar w:fldCharType="separate"/>
      </w:r>
      <w:ins w:id="29" w:author="Michael Hadley" w:date="2016-07-13T13:48:00Z">
        <w:r>
          <w:t>5</w:t>
        </w:r>
        <w:r>
          <w:fldChar w:fldCharType="end"/>
        </w:r>
      </w:ins>
    </w:p>
    <w:p w14:paraId="69E8C2C8" w14:textId="77777777" w:rsidR="00776044" w:rsidRDefault="00776044">
      <w:pPr>
        <w:pStyle w:val="TOC2"/>
        <w:rPr>
          <w:ins w:id="30" w:author="Michael Hadley" w:date="2016-07-13T13:48:00Z"/>
          <w:rFonts w:eastAsiaTheme="minorEastAsia"/>
          <w:color w:val="auto"/>
          <w:sz w:val="24"/>
          <w:szCs w:val="24"/>
          <w:lang w:val="en-US"/>
        </w:rPr>
      </w:pPr>
      <w:ins w:id="31" w:author="Michael Hadley" w:date="2016-07-13T13:48:00Z">
        <w:r w:rsidRPr="00317CDF">
          <w:t>3.1.</w:t>
        </w:r>
        <w:r>
          <w:rPr>
            <w:rFonts w:eastAsiaTheme="minorEastAsia"/>
            <w:color w:val="auto"/>
            <w:sz w:val="24"/>
            <w:szCs w:val="24"/>
            <w:lang w:val="en-US"/>
          </w:rPr>
          <w:tab/>
        </w:r>
        <w:r>
          <w:t>General</w:t>
        </w:r>
        <w:r>
          <w:tab/>
        </w:r>
        <w:r>
          <w:fldChar w:fldCharType="begin"/>
        </w:r>
        <w:r>
          <w:instrText xml:space="preserve"> PAGEREF _Toc456181018 \h </w:instrText>
        </w:r>
      </w:ins>
      <w:r>
        <w:fldChar w:fldCharType="separate"/>
      </w:r>
      <w:ins w:id="32" w:author="Michael Hadley" w:date="2016-07-13T13:48:00Z">
        <w:r>
          <w:t>5</w:t>
        </w:r>
        <w:r>
          <w:fldChar w:fldCharType="end"/>
        </w:r>
      </w:ins>
    </w:p>
    <w:p w14:paraId="21856ED1" w14:textId="77777777" w:rsidR="00776044" w:rsidRDefault="00776044">
      <w:pPr>
        <w:pStyle w:val="TOC2"/>
        <w:rPr>
          <w:ins w:id="33" w:author="Michael Hadley" w:date="2016-07-13T13:48:00Z"/>
          <w:rFonts w:eastAsiaTheme="minorEastAsia"/>
          <w:color w:val="auto"/>
          <w:sz w:val="24"/>
          <w:szCs w:val="24"/>
          <w:lang w:val="en-US"/>
        </w:rPr>
      </w:pPr>
      <w:ins w:id="34" w:author="Michael Hadley" w:date="2016-07-13T13:48:00Z">
        <w:r w:rsidRPr="00317CDF">
          <w:t>3.2.</w:t>
        </w:r>
        <w:r>
          <w:rPr>
            <w:rFonts w:eastAsiaTheme="minorEastAsia"/>
            <w:color w:val="auto"/>
            <w:sz w:val="24"/>
            <w:szCs w:val="24"/>
            <w:lang w:val="en-US"/>
          </w:rPr>
          <w:tab/>
        </w:r>
        <w:r>
          <w:t>Advantages</w:t>
        </w:r>
        <w:r>
          <w:tab/>
        </w:r>
        <w:r>
          <w:fldChar w:fldCharType="begin"/>
        </w:r>
        <w:r>
          <w:instrText xml:space="preserve"> PAGEREF _Toc456181019 \h </w:instrText>
        </w:r>
      </w:ins>
      <w:r>
        <w:fldChar w:fldCharType="separate"/>
      </w:r>
      <w:ins w:id="35" w:author="Michael Hadley" w:date="2016-07-13T13:48:00Z">
        <w:r>
          <w:t>5</w:t>
        </w:r>
        <w:r>
          <w:fldChar w:fldCharType="end"/>
        </w:r>
      </w:ins>
    </w:p>
    <w:p w14:paraId="16F8FA95" w14:textId="77777777" w:rsidR="00776044" w:rsidRDefault="00776044">
      <w:pPr>
        <w:pStyle w:val="TOC2"/>
        <w:rPr>
          <w:ins w:id="36" w:author="Michael Hadley" w:date="2016-07-13T13:48:00Z"/>
          <w:rFonts w:eastAsiaTheme="minorEastAsia"/>
          <w:color w:val="auto"/>
          <w:sz w:val="24"/>
          <w:szCs w:val="24"/>
          <w:lang w:val="en-US"/>
        </w:rPr>
      </w:pPr>
      <w:ins w:id="37" w:author="Michael Hadley" w:date="2016-07-13T13:48:00Z">
        <w:r w:rsidRPr="00317CDF">
          <w:t>3.3.</w:t>
        </w:r>
        <w:r>
          <w:rPr>
            <w:rFonts w:eastAsiaTheme="minorEastAsia"/>
            <w:color w:val="auto"/>
            <w:sz w:val="24"/>
            <w:szCs w:val="24"/>
            <w:lang w:val="en-US"/>
          </w:rPr>
          <w:tab/>
        </w:r>
        <w:r>
          <w:t>Disadvantages</w:t>
        </w:r>
        <w:r>
          <w:tab/>
        </w:r>
        <w:r>
          <w:fldChar w:fldCharType="begin"/>
        </w:r>
        <w:r>
          <w:instrText xml:space="preserve"> PAGEREF _Toc456181020 \h </w:instrText>
        </w:r>
      </w:ins>
      <w:r>
        <w:fldChar w:fldCharType="separate"/>
      </w:r>
      <w:ins w:id="38" w:author="Michael Hadley" w:date="2016-07-13T13:48:00Z">
        <w:r>
          <w:t>5</w:t>
        </w:r>
        <w:r>
          <w:fldChar w:fldCharType="end"/>
        </w:r>
      </w:ins>
    </w:p>
    <w:p w14:paraId="68B1D183" w14:textId="77777777" w:rsidR="00776044" w:rsidRDefault="00776044">
      <w:pPr>
        <w:pStyle w:val="TOC1"/>
        <w:rPr>
          <w:ins w:id="39" w:author="Michael Hadley" w:date="2016-07-13T13:48:00Z"/>
          <w:rFonts w:eastAsiaTheme="minorEastAsia"/>
          <w:b w:val="0"/>
          <w:color w:val="auto"/>
          <w:sz w:val="24"/>
          <w:szCs w:val="24"/>
          <w:lang w:val="en-US"/>
        </w:rPr>
      </w:pPr>
      <w:ins w:id="40" w:author="Michael Hadley" w:date="2016-07-13T13:48:00Z">
        <w:r w:rsidRPr="00317CDF">
          <w:t>4.</w:t>
        </w:r>
        <w:r>
          <w:rPr>
            <w:rFonts w:eastAsiaTheme="minorEastAsia"/>
            <w:b w:val="0"/>
            <w:color w:val="auto"/>
            <w:sz w:val="24"/>
            <w:szCs w:val="24"/>
            <w:lang w:val="en-US"/>
          </w:rPr>
          <w:tab/>
        </w:r>
        <w:r>
          <w:t>PHOTOVOLTAIC POWER (PV)</w:t>
        </w:r>
        <w:r>
          <w:tab/>
        </w:r>
        <w:r>
          <w:fldChar w:fldCharType="begin"/>
        </w:r>
        <w:r>
          <w:instrText xml:space="preserve"> PAGEREF _Toc456181021 \h </w:instrText>
        </w:r>
      </w:ins>
      <w:r>
        <w:fldChar w:fldCharType="separate"/>
      </w:r>
      <w:ins w:id="41" w:author="Michael Hadley" w:date="2016-07-13T13:48:00Z">
        <w:r>
          <w:t>6</w:t>
        </w:r>
        <w:r>
          <w:fldChar w:fldCharType="end"/>
        </w:r>
      </w:ins>
    </w:p>
    <w:p w14:paraId="08BF6EF4" w14:textId="77777777" w:rsidR="00776044" w:rsidRDefault="00776044">
      <w:pPr>
        <w:pStyle w:val="TOC2"/>
        <w:rPr>
          <w:ins w:id="42" w:author="Michael Hadley" w:date="2016-07-13T13:48:00Z"/>
          <w:rFonts w:eastAsiaTheme="minorEastAsia"/>
          <w:color w:val="auto"/>
          <w:sz w:val="24"/>
          <w:szCs w:val="24"/>
          <w:lang w:val="en-US"/>
        </w:rPr>
      </w:pPr>
      <w:ins w:id="43" w:author="Michael Hadley" w:date="2016-07-13T13:48:00Z">
        <w:r w:rsidRPr="00317CDF">
          <w:t>4.1.</w:t>
        </w:r>
        <w:r>
          <w:rPr>
            <w:rFonts w:eastAsiaTheme="minorEastAsia"/>
            <w:color w:val="auto"/>
            <w:sz w:val="24"/>
            <w:szCs w:val="24"/>
            <w:lang w:val="en-US"/>
          </w:rPr>
          <w:tab/>
        </w:r>
        <w:r>
          <w:t>General</w:t>
        </w:r>
        <w:r>
          <w:tab/>
        </w:r>
        <w:r>
          <w:fldChar w:fldCharType="begin"/>
        </w:r>
        <w:r>
          <w:instrText xml:space="preserve"> PAGEREF _Toc456181022 \h </w:instrText>
        </w:r>
      </w:ins>
      <w:r>
        <w:fldChar w:fldCharType="separate"/>
      </w:r>
      <w:ins w:id="44" w:author="Michael Hadley" w:date="2016-07-13T13:48:00Z">
        <w:r>
          <w:t>6</w:t>
        </w:r>
        <w:r>
          <w:fldChar w:fldCharType="end"/>
        </w:r>
      </w:ins>
    </w:p>
    <w:p w14:paraId="33102A62" w14:textId="77777777" w:rsidR="00776044" w:rsidRDefault="00776044">
      <w:pPr>
        <w:pStyle w:val="TOC2"/>
        <w:rPr>
          <w:ins w:id="45" w:author="Michael Hadley" w:date="2016-07-13T13:48:00Z"/>
          <w:rFonts w:eastAsiaTheme="minorEastAsia"/>
          <w:color w:val="auto"/>
          <w:sz w:val="24"/>
          <w:szCs w:val="24"/>
          <w:lang w:val="en-US"/>
        </w:rPr>
      </w:pPr>
      <w:ins w:id="46" w:author="Michael Hadley" w:date="2016-07-13T13:48:00Z">
        <w:r w:rsidRPr="00317CDF">
          <w:t>4.2.</w:t>
        </w:r>
        <w:r>
          <w:rPr>
            <w:rFonts w:eastAsiaTheme="minorEastAsia"/>
            <w:color w:val="auto"/>
            <w:sz w:val="24"/>
            <w:szCs w:val="24"/>
            <w:lang w:val="en-US"/>
          </w:rPr>
          <w:tab/>
        </w:r>
        <w:r>
          <w:t>Advantages</w:t>
        </w:r>
        <w:r>
          <w:tab/>
        </w:r>
        <w:r>
          <w:fldChar w:fldCharType="begin"/>
        </w:r>
        <w:r>
          <w:instrText xml:space="preserve"> PAGEREF _Toc456181023 \h </w:instrText>
        </w:r>
      </w:ins>
      <w:r>
        <w:fldChar w:fldCharType="separate"/>
      </w:r>
      <w:ins w:id="47" w:author="Michael Hadley" w:date="2016-07-13T13:48:00Z">
        <w:r>
          <w:t>6</w:t>
        </w:r>
        <w:r>
          <w:fldChar w:fldCharType="end"/>
        </w:r>
      </w:ins>
    </w:p>
    <w:p w14:paraId="0E36BDBB" w14:textId="77777777" w:rsidR="00776044" w:rsidRDefault="00776044">
      <w:pPr>
        <w:pStyle w:val="TOC2"/>
        <w:rPr>
          <w:ins w:id="48" w:author="Michael Hadley" w:date="2016-07-13T13:48:00Z"/>
          <w:rFonts w:eastAsiaTheme="minorEastAsia"/>
          <w:color w:val="auto"/>
          <w:sz w:val="24"/>
          <w:szCs w:val="24"/>
          <w:lang w:val="en-US"/>
        </w:rPr>
      </w:pPr>
      <w:ins w:id="49" w:author="Michael Hadley" w:date="2016-07-13T13:48:00Z">
        <w:r w:rsidRPr="00317CDF">
          <w:t>4.3.</w:t>
        </w:r>
        <w:r>
          <w:rPr>
            <w:rFonts w:eastAsiaTheme="minorEastAsia"/>
            <w:color w:val="auto"/>
            <w:sz w:val="24"/>
            <w:szCs w:val="24"/>
            <w:lang w:val="en-US"/>
          </w:rPr>
          <w:tab/>
        </w:r>
        <w:r>
          <w:t>Disadvantages</w:t>
        </w:r>
        <w:r>
          <w:tab/>
        </w:r>
        <w:r>
          <w:fldChar w:fldCharType="begin"/>
        </w:r>
        <w:r>
          <w:instrText xml:space="preserve"> PAGEREF _Toc456181024 \h </w:instrText>
        </w:r>
      </w:ins>
      <w:r>
        <w:fldChar w:fldCharType="separate"/>
      </w:r>
      <w:ins w:id="50" w:author="Michael Hadley" w:date="2016-07-13T13:48:00Z">
        <w:r>
          <w:t>6</w:t>
        </w:r>
        <w:r>
          <w:fldChar w:fldCharType="end"/>
        </w:r>
      </w:ins>
    </w:p>
    <w:p w14:paraId="65197763" w14:textId="77777777" w:rsidR="00776044" w:rsidRDefault="00776044">
      <w:pPr>
        <w:pStyle w:val="TOC2"/>
        <w:rPr>
          <w:ins w:id="51" w:author="Michael Hadley" w:date="2016-07-13T13:48:00Z"/>
          <w:rFonts w:eastAsiaTheme="minorEastAsia"/>
          <w:color w:val="auto"/>
          <w:sz w:val="24"/>
          <w:szCs w:val="24"/>
          <w:lang w:val="en-US"/>
        </w:rPr>
      </w:pPr>
      <w:ins w:id="52" w:author="Michael Hadley" w:date="2016-07-13T13:48:00Z">
        <w:r w:rsidRPr="00317CDF">
          <w:t>4.4.</w:t>
        </w:r>
        <w:r>
          <w:rPr>
            <w:rFonts w:eastAsiaTheme="minorEastAsia"/>
            <w:color w:val="auto"/>
            <w:sz w:val="24"/>
            <w:szCs w:val="24"/>
            <w:lang w:val="en-US"/>
          </w:rPr>
          <w:tab/>
        </w:r>
        <w:r>
          <w:t>Detailed information</w:t>
        </w:r>
        <w:r>
          <w:tab/>
        </w:r>
        <w:r>
          <w:fldChar w:fldCharType="begin"/>
        </w:r>
        <w:r>
          <w:instrText xml:space="preserve"> PAGEREF _Toc456181025 \h </w:instrText>
        </w:r>
      </w:ins>
      <w:r>
        <w:fldChar w:fldCharType="separate"/>
      </w:r>
      <w:ins w:id="53" w:author="Michael Hadley" w:date="2016-07-13T13:48:00Z">
        <w:r>
          <w:t>6</w:t>
        </w:r>
        <w:r>
          <w:fldChar w:fldCharType="end"/>
        </w:r>
      </w:ins>
    </w:p>
    <w:p w14:paraId="1D06039C" w14:textId="77777777" w:rsidR="00776044" w:rsidRDefault="00776044">
      <w:pPr>
        <w:pStyle w:val="TOC1"/>
        <w:rPr>
          <w:ins w:id="54" w:author="Michael Hadley" w:date="2016-07-13T13:48:00Z"/>
          <w:rFonts w:eastAsiaTheme="minorEastAsia"/>
          <w:b w:val="0"/>
          <w:color w:val="auto"/>
          <w:sz w:val="24"/>
          <w:szCs w:val="24"/>
          <w:lang w:val="en-US"/>
        </w:rPr>
      </w:pPr>
      <w:ins w:id="55" w:author="Michael Hadley" w:date="2016-07-13T13:48:00Z">
        <w:r w:rsidRPr="00317CDF">
          <w:t>5.</w:t>
        </w:r>
        <w:r>
          <w:rPr>
            <w:rFonts w:eastAsiaTheme="minorEastAsia"/>
            <w:b w:val="0"/>
            <w:color w:val="auto"/>
            <w:sz w:val="24"/>
            <w:szCs w:val="24"/>
            <w:lang w:val="en-US"/>
          </w:rPr>
          <w:tab/>
        </w:r>
        <w:r>
          <w:t>WIND POWER</w:t>
        </w:r>
        <w:r>
          <w:tab/>
        </w:r>
        <w:r>
          <w:fldChar w:fldCharType="begin"/>
        </w:r>
        <w:r>
          <w:instrText xml:space="preserve"> PAGEREF _Toc456181026 \h </w:instrText>
        </w:r>
      </w:ins>
      <w:r>
        <w:fldChar w:fldCharType="separate"/>
      </w:r>
      <w:ins w:id="56" w:author="Michael Hadley" w:date="2016-07-13T13:48:00Z">
        <w:r>
          <w:t>6</w:t>
        </w:r>
        <w:r>
          <w:fldChar w:fldCharType="end"/>
        </w:r>
      </w:ins>
    </w:p>
    <w:p w14:paraId="0AC527B4" w14:textId="77777777" w:rsidR="00776044" w:rsidRDefault="00776044">
      <w:pPr>
        <w:pStyle w:val="TOC2"/>
        <w:rPr>
          <w:ins w:id="57" w:author="Michael Hadley" w:date="2016-07-13T13:48:00Z"/>
          <w:rFonts w:eastAsiaTheme="minorEastAsia"/>
          <w:color w:val="auto"/>
          <w:sz w:val="24"/>
          <w:szCs w:val="24"/>
          <w:lang w:val="en-US"/>
        </w:rPr>
      </w:pPr>
      <w:ins w:id="58" w:author="Michael Hadley" w:date="2016-07-13T13:48:00Z">
        <w:r w:rsidRPr="00317CDF">
          <w:t>5.1.</w:t>
        </w:r>
        <w:r>
          <w:rPr>
            <w:rFonts w:eastAsiaTheme="minorEastAsia"/>
            <w:color w:val="auto"/>
            <w:sz w:val="24"/>
            <w:szCs w:val="24"/>
            <w:lang w:val="en-US"/>
          </w:rPr>
          <w:tab/>
        </w:r>
        <w:r>
          <w:t>General</w:t>
        </w:r>
        <w:r>
          <w:tab/>
        </w:r>
        <w:r>
          <w:fldChar w:fldCharType="begin"/>
        </w:r>
        <w:r>
          <w:instrText xml:space="preserve"> PAGEREF _Toc456181027 \h </w:instrText>
        </w:r>
      </w:ins>
      <w:r>
        <w:fldChar w:fldCharType="separate"/>
      </w:r>
      <w:ins w:id="59" w:author="Michael Hadley" w:date="2016-07-13T13:48:00Z">
        <w:r>
          <w:t>6</w:t>
        </w:r>
        <w:r>
          <w:fldChar w:fldCharType="end"/>
        </w:r>
      </w:ins>
    </w:p>
    <w:p w14:paraId="4890E86D" w14:textId="77777777" w:rsidR="00776044" w:rsidRDefault="00776044">
      <w:pPr>
        <w:pStyle w:val="TOC2"/>
        <w:rPr>
          <w:ins w:id="60" w:author="Michael Hadley" w:date="2016-07-13T13:48:00Z"/>
          <w:rFonts w:eastAsiaTheme="minorEastAsia"/>
          <w:color w:val="auto"/>
          <w:sz w:val="24"/>
          <w:szCs w:val="24"/>
          <w:lang w:val="en-US"/>
        </w:rPr>
      </w:pPr>
      <w:ins w:id="61" w:author="Michael Hadley" w:date="2016-07-13T13:48:00Z">
        <w:r w:rsidRPr="00317CDF">
          <w:t>5.2.</w:t>
        </w:r>
        <w:r>
          <w:rPr>
            <w:rFonts w:eastAsiaTheme="minorEastAsia"/>
            <w:color w:val="auto"/>
            <w:sz w:val="24"/>
            <w:szCs w:val="24"/>
            <w:lang w:val="en-US"/>
          </w:rPr>
          <w:tab/>
        </w:r>
        <w:r>
          <w:t>Advantages</w:t>
        </w:r>
        <w:r>
          <w:tab/>
        </w:r>
        <w:r>
          <w:fldChar w:fldCharType="begin"/>
        </w:r>
        <w:r>
          <w:instrText xml:space="preserve"> PAGEREF _Toc456181028 \h </w:instrText>
        </w:r>
      </w:ins>
      <w:r>
        <w:fldChar w:fldCharType="separate"/>
      </w:r>
      <w:ins w:id="62" w:author="Michael Hadley" w:date="2016-07-13T13:48:00Z">
        <w:r>
          <w:t>7</w:t>
        </w:r>
        <w:r>
          <w:fldChar w:fldCharType="end"/>
        </w:r>
      </w:ins>
    </w:p>
    <w:p w14:paraId="7A3174BC" w14:textId="77777777" w:rsidR="00776044" w:rsidRDefault="00776044">
      <w:pPr>
        <w:pStyle w:val="TOC2"/>
        <w:rPr>
          <w:ins w:id="63" w:author="Michael Hadley" w:date="2016-07-13T13:48:00Z"/>
          <w:rFonts w:eastAsiaTheme="minorEastAsia"/>
          <w:color w:val="auto"/>
          <w:sz w:val="24"/>
          <w:szCs w:val="24"/>
          <w:lang w:val="en-US"/>
        </w:rPr>
      </w:pPr>
      <w:ins w:id="64" w:author="Michael Hadley" w:date="2016-07-13T13:48:00Z">
        <w:r w:rsidRPr="00317CDF">
          <w:t>5.3.</w:t>
        </w:r>
        <w:r>
          <w:rPr>
            <w:rFonts w:eastAsiaTheme="minorEastAsia"/>
            <w:color w:val="auto"/>
            <w:sz w:val="24"/>
            <w:szCs w:val="24"/>
            <w:lang w:val="en-US"/>
          </w:rPr>
          <w:tab/>
        </w:r>
        <w:r>
          <w:t>Disadvantages</w:t>
        </w:r>
        <w:r>
          <w:tab/>
        </w:r>
        <w:r>
          <w:fldChar w:fldCharType="begin"/>
        </w:r>
        <w:r>
          <w:instrText xml:space="preserve"> PAGEREF _Toc456181029 \h </w:instrText>
        </w:r>
      </w:ins>
      <w:r>
        <w:fldChar w:fldCharType="separate"/>
      </w:r>
      <w:ins w:id="65" w:author="Michael Hadley" w:date="2016-07-13T13:48:00Z">
        <w:r>
          <w:t>7</w:t>
        </w:r>
        <w:r>
          <w:fldChar w:fldCharType="end"/>
        </w:r>
      </w:ins>
    </w:p>
    <w:p w14:paraId="56585A04" w14:textId="77777777" w:rsidR="00776044" w:rsidRDefault="00776044">
      <w:pPr>
        <w:pStyle w:val="TOC2"/>
        <w:rPr>
          <w:ins w:id="66" w:author="Michael Hadley" w:date="2016-07-13T13:48:00Z"/>
          <w:rFonts w:eastAsiaTheme="minorEastAsia"/>
          <w:color w:val="auto"/>
          <w:sz w:val="24"/>
          <w:szCs w:val="24"/>
          <w:lang w:val="en-US"/>
        </w:rPr>
      </w:pPr>
      <w:ins w:id="67" w:author="Michael Hadley" w:date="2016-07-13T13:48:00Z">
        <w:r w:rsidRPr="00317CDF">
          <w:t>5.4.</w:t>
        </w:r>
        <w:r>
          <w:rPr>
            <w:rFonts w:eastAsiaTheme="minorEastAsia"/>
            <w:color w:val="auto"/>
            <w:sz w:val="24"/>
            <w:szCs w:val="24"/>
            <w:lang w:val="en-US"/>
          </w:rPr>
          <w:tab/>
        </w:r>
        <w:r>
          <w:t>Detailed information</w:t>
        </w:r>
        <w:r>
          <w:tab/>
        </w:r>
        <w:r>
          <w:fldChar w:fldCharType="begin"/>
        </w:r>
        <w:r>
          <w:instrText xml:space="preserve"> PAGEREF _Toc456181030 \h </w:instrText>
        </w:r>
      </w:ins>
      <w:r>
        <w:fldChar w:fldCharType="separate"/>
      </w:r>
      <w:ins w:id="68" w:author="Michael Hadley" w:date="2016-07-13T13:48:00Z">
        <w:r>
          <w:t>7</w:t>
        </w:r>
        <w:r>
          <w:fldChar w:fldCharType="end"/>
        </w:r>
      </w:ins>
    </w:p>
    <w:p w14:paraId="16821FE6" w14:textId="77777777" w:rsidR="00776044" w:rsidRDefault="00776044">
      <w:pPr>
        <w:pStyle w:val="TOC1"/>
        <w:rPr>
          <w:ins w:id="69" w:author="Michael Hadley" w:date="2016-07-13T13:48:00Z"/>
          <w:rFonts w:eastAsiaTheme="minorEastAsia"/>
          <w:b w:val="0"/>
          <w:color w:val="auto"/>
          <w:sz w:val="24"/>
          <w:szCs w:val="24"/>
          <w:lang w:val="en-US"/>
        </w:rPr>
      </w:pPr>
      <w:ins w:id="70" w:author="Michael Hadley" w:date="2016-07-13T13:48:00Z">
        <w:r w:rsidRPr="00317CDF">
          <w:t>6.</w:t>
        </w:r>
        <w:r>
          <w:rPr>
            <w:rFonts w:eastAsiaTheme="minorEastAsia"/>
            <w:b w:val="0"/>
            <w:color w:val="auto"/>
            <w:sz w:val="24"/>
            <w:szCs w:val="24"/>
            <w:lang w:val="en-US"/>
          </w:rPr>
          <w:tab/>
        </w:r>
        <w:r>
          <w:t>WAVE ACTIVATED GENERATOR (WAG)</w:t>
        </w:r>
        <w:r>
          <w:tab/>
        </w:r>
        <w:r>
          <w:fldChar w:fldCharType="begin"/>
        </w:r>
        <w:r>
          <w:instrText xml:space="preserve"> PAGEREF _Toc456181031 \h </w:instrText>
        </w:r>
      </w:ins>
      <w:r>
        <w:fldChar w:fldCharType="separate"/>
      </w:r>
      <w:ins w:id="71" w:author="Michael Hadley" w:date="2016-07-13T13:48:00Z">
        <w:r>
          <w:t>7</w:t>
        </w:r>
        <w:r>
          <w:fldChar w:fldCharType="end"/>
        </w:r>
      </w:ins>
    </w:p>
    <w:p w14:paraId="190E893B" w14:textId="77777777" w:rsidR="00776044" w:rsidRDefault="00776044">
      <w:pPr>
        <w:pStyle w:val="TOC2"/>
        <w:rPr>
          <w:ins w:id="72" w:author="Michael Hadley" w:date="2016-07-13T13:48:00Z"/>
          <w:rFonts w:eastAsiaTheme="minorEastAsia"/>
          <w:color w:val="auto"/>
          <w:sz w:val="24"/>
          <w:szCs w:val="24"/>
          <w:lang w:val="en-US"/>
        </w:rPr>
      </w:pPr>
      <w:ins w:id="73" w:author="Michael Hadley" w:date="2016-07-13T13:48:00Z">
        <w:r w:rsidRPr="00317CDF">
          <w:t>6.1.</w:t>
        </w:r>
        <w:r>
          <w:rPr>
            <w:rFonts w:eastAsiaTheme="minorEastAsia"/>
            <w:color w:val="auto"/>
            <w:sz w:val="24"/>
            <w:szCs w:val="24"/>
            <w:lang w:val="en-US"/>
          </w:rPr>
          <w:tab/>
        </w:r>
        <w:r>
          <w:t>General</w:t>
        </w:r>
        <w:r>
          <w:tab/>
        </w:r>
        <w:r>
          <w:fldChar w:fldCharType="begin"/>
        </w:r>
        <w:r>
          <w:instrText xml:space="preserve"> PAGEREF _Toc456181032 \h </w:instrText>
        </w:r>
      </w:ins>
      <w:r>
        <w:fldChar w:fldCharType="separate"/>
      </w:r>
      <w:ins w:id="74" w:author="Michael Hadley" w:date="2016-07-13T13:48:00Z">
        <w:r>
          <w:t>7</w:t>
        </w:r>
        <w:r>
          <w:fldChar w:fldCharType="end"/>
        </w:r>
      </w:ins>
    </w:p>
    <w:p w14:paraId="5DB36BA2" w14:textId="77777777" w:rsidR="00776044" w:rsidRDefault="00776044">
      <w:pPr>
        <w:pStyle w:val="TOC2"/>
        <w:rPr>
          <w:ins w:id="75" w:author="Michael Hadley" w:date="2016-07-13T13:48:00Z"/>
          <w:rFonts w:eastAsiaTheme="minorEastAsia"/>
          <w:color w:val="auto"/>
          <w:sz w:val="24"/>
          <w:szCs w:val="24"/>
          <w:lang w:val="en-US"/>
        </w:rPr>
      </w:pPr>
      <w:ins w:id="76" w:author="Michael Hadley" w:date="2016-07-13T13:48:00Z">
        <w:r w:rsidRPr="00317CDF">
          <w:t>6.2.</w:t>
        </w:r>
        <w:r>
          <w:rPr>
            <w:rFonts w:eastAsiaTheme="minorEastAsia"/>
            <w:color w:val="auto"/>
            <w:sz w:val="24"/>
            <w:szCs w:val="24"/>
            <w:lang w:val="en-US"/>
          </w:rPr>
          <w:tab/>
        </w:r>
        <w:r>
          <w:t>Advantages</w:t>
        </w:r>
        <w:r>
          <w:tab/>
        </w:r>
        <w:r>
          <w:fldChar w:fldCharType="begin"/>
        </w:r>
        <w:r>
          <w:instrText xml:space="preserve"> PAGEREF _Toc456181033 \h </w:instrText>
        </w:r>
      </w:ins>
      <w:r>
        <w:fldChar w:fldCharType="separate"/>
      </w:r>
      <w:ins w:id="77" w:author="Michael Hadley" w:date="2016-07-13T13:48:00Z">
        <w:r>
          <w:t>7</w:t>
        </w:r>
        <w:r>
          <w:fldChar w:fldCharType="end"/>
        </w:r>
      </w:ins>
    </w:p>
    <w:p w14:paraId="4734FF77" w14:textId="77777777" w:rsidR="00776044" w:rsidRDefault="00776044">
      <w:pPr>
        <w:pStyle w:val="TOC2"/>
        <w:rPr>
          <w:ins w:id="78" w:author="Michael Hadley" w:date="2016-07-13T13:48:00Z"/>
          <w:rFonts w:eastAsiaTheme="minorEastAsia"/>
          <w:color w:val="auto"/>
          <w:sz w:val="24"/>
          <w:szCs w:val="24"/>
          <w:lang w:val="en-US"/>
        </w:rPr>
      </w:pPr>
      <w:ins w:id="79" w:author="Michael Hadley" w:date="2016-07-13T13:48:00Z">
        <w:r w:rsidRPr="00317CDF">
          <w:t>6.3.</w:t>
        </w:r>
        <w:r>
          <w:rPr>
            <w:rFonts w:eastAsiaTheme="minorEastAsia"/>
            <w:color w:val="auto"/>
            <w:sz w:val="24"/>
            <w:szCs w:val="24"/>
            <w:lang w:val="en-US"/>
          </w:rPr>
          <w:tab/>
        </w:r>
        <w:r>
          <w:t>Disadvantages</w:t>
        </w:r>
        <w:r>
          <w:tab/>
        </w:r>
        <w:r>
          <w:fldChar w:fldCharType="begin"/>
        </w:r>
        <w:r>
          <w:instrText xml:space="preserve"> PAGEREF _Toc456181034 \h </w:instrText>
        </w:r>
      </w:ins>
      <w:r>
        <w:fldChar w:fldCharType="separate"/>
      </w:r>
      <w:ins w:id="80" w:author="Michael Hadley" w:date="2016-07-13T13:48:00Z">
        <w:r>
          <w:t>7</w:t>
        </w:r>
        <w:r>
          <w:fldChar w:fldCharType="end"/>
        </w:r>
      </w:ins>
    </w:p>
    <w:p w14:paraId="57395B5C" w14:textId="77777777" w:rsidR="00776044" w:rsidRDefault="00776044">
      <w:pPr>
        <w:pStyle w:val="TOC1"/>
        <w:rPr>
          <w:ins w:id="81" w:author="Michael Hadley" w:date="2016-07-13T13:48:00Z"/>
          <w:rFonts w:eastAsiaTheme="minorEastAsia"/>
          <w:b w:val="0"/>
          <w:color w:val="auto"/>
          <w:sz w:val="24"/>
          <w:szCs w:val="24"/>
          <w:lang w:val="en-US"/>
        </w:rPr>
      </w:pPr>
      <w:ins w:id="82" w:author="Michael Hadley" w:date="2016-07-13T13:48:00Z">
        <w:r w:rsidRPr="00317CDF">
          <w:t>7.</w:t>
        </w:r>
        <w:r>
          <w:rPr>
            <w:rFonts w:eastAsiaTheme="minorEastAsia"/>
            <w:b w:val="0"/>
            <w:color w:val="auto"/>
            <w:sz w:val="24"/>
            <w:szCs w:val="24"/>
            <w:lang w:val="en-US"/>
          </w:rPr>
          <w:tab/>
        </w:r>
        <w:r>
          <w:t>FUEL CELLS</w:t>
        </w:r>
        <w:r>
          <w:tab/>
        </w:r>
        <w:r>
          <w:fldChar w:fldCharType="begin"/>
        </w:r>
        <w:r>
          <w:instrText xml:space="preserve"> PAGEREF _Toc456181035 \h </w:instrText>
        </w:r>
      </w:ins>
      <w:r>
        <w:fldChar w:fldCharType="separate"/>
      </w:r>
      <w:ins w:id="83" w:author="Michael Hadley" w:date="2016-07-13T13:48:00Z">
        <w:r>
          <w:t>8</w:t>
        </w:r>
        <w:r>
          <w:fldChar w:fldCharType="end"/>
        </w:r>
      </w:ins>
    </w:p>
    <w:p w14:paraId="4E72BE2D" w14:textId="77777777" w:rsidR="00776044" w:rsidRDefault="00776044">
      <w:pPr>
        <w:pStyle w:val="TOC2"/>
        <w:rPr>
          <w:ins w:id="84" w:author="Michael Hadley" w:date="2016-07-13T13:48:00Z"/>
          <w:rFonts w:eastAsiaTheme="minorEastAsia"/>
          <w:color w:val="auto"/>
          <w:sz w:val="24"/>
          <w:szCs w:val="24"/>
          <w:lang w:val="en-US"/>
        </w:rPr>
      </w:pPr>
      <w:ins w:id="85" w:author="Michael Hadley" w:date="2016-07-13T13:48:00Z">
        <w:r w:rsidRPr="00317CDF">
          <w:t>7.1.</w:t>
        </w:r>
        <w:r>
          <w:rPr>
            <w:rFonts w:eastAsiaTheme="minorEastAsia"/>
            <w:color w:val="auto"/>
            <w:sz w:val="24"/>
            <w:szCs w:val="24"/>
            <w:lang w:val="en-US"/>
          </w:rPr>
          <w:tab/>
        </w:r>
        <w:r>
          <w:t>General</w:t>
        </w:r>
        <w:r>
          <w:tab/>
        </w:r>
        <w:r>
          <w:fldChar w:fldCharType="begin"/>
        </w:r>
        <w:r>
          <w:instrText xml:space="preserve"> PAGEREF _Toc456181036 \h </w:instrText>
        </w:r>
      </w:ins>
      <w:r>
        <w:fldChar w:fldCharType="separate"/>
      </w:r>
      <w:ins w:id="86" w:author="Michael Hadley" w:date="2016-07-13T13:48:00Z">
        <w:r>
          <w:t>8</w:t>
        </w:r>
        <w:r>
          <w:fldChar w:fldCharType="end"/>
        </w:r>
      </w:ins>
    </w:p>
    <w:p w14:paraId="22F69173" w14:textId="77777777" w:rsidR="00776044" w:rsidRDefault="00776044">
      <w:pPr>
        <w:pStyle w:val="TOC2"/>
        <w:rPr>
          <w:ins w:id="87" w:author="Michael Hadley" w:date="2016-07-13T13:48:00Z"/>
          <w:rFonts w:eastAsiaTheme="minorEastAsia"/>
          <w:color w:val="auto"/>
          <w:sz w:val="24"/>
          <w:szCs w:val="24"/>
          <w:lang w:val="en-US"/>
        </w:rPr>
      </w:pPr>
      <w:ins w:id="88" w:author="Michael Hadley" w:date="2016-07-13T13:48:00Z">
        <w:r w:rsidRPr="00317CDF">
          <w:t>7.2.</w:t>
        </w:r>
        <w:r>
          <w:rPr>
            <w:rFonts w:eastAsiaTheme="minorEastAsia"/>
            <w:color w:val="auto"/>
            <w:sz w:val="24"/>
            <w:szCs w:val="24"/>
            <w:lang w:val="en-US"/>
          </w:rPr>
          <w:tab/>
        </w:r>
        <w:r>
          <w:t>Advantages</w:t>
        </w:r>
        <w:r>
          <w:tab/>
        </w:r>
        <w:r>
          <w:fldChar w:fldCharType="begin"/>
        </w:r>
        <w:r>
          <w:instrText xml:space="preserve"> PAGEREF _Toc456181037 \h </w:instrText>
        </w:r>
      </w:ins>
      <w:r>
        <w:fldChar w:fldCharType="separate"/>
      </w:r>
      <w:ins w:id="89" w:author="Michael Hadley" w:date="2016-07-13T13:48:00Z">
        <w:r>
          <w:t>8</w:t>
        </w:r>
        <w:r>
          <w:fldChar w:fldCharType="end"/>
        </w:r>
      </w:ins>
    </w:p>
    <w:p w14:paraId="6836BF18" w14:textId="77777777" w:rsidR="00776044" w:rsidRDefault="00776044">
      <w:pPr>
        <w:pStyle w:val="TOC2"/>
        <w:rPr>
          <w:ins w:id="90" w:author="Michael Hadley" w:date="2016-07-13T13:48:00Z"/>
          <w:rFonts w:eastAsiaTheme="minorEastAsia"/>
          <w:color w:val="auto"/>
          <w:sz w:val="24"/>
          <w:szCs w:val="24"/>
          <w:lang w:val="en-US"/>
        </w:rPr>
      </w:pPr>
      <w:ins w:id="91" w:author="Michael Hadley" w:date="2016-07-13T13:48:00Z">
        <w:r w:rsidRPr="00317CDF">
          <w:t>7.3.</w:t>
        </w:r>
        <w:r>
          <w:rPr>
            <w:rFonts w:eastAsiaTheme="minorEastAsia"/>
            <w:color w:val="auto"/>
            <w:sz w:val="24"/>
            <w:szCs w:val="24"/>
            <w:lang w:val="en-US"/>
          </w:rPr>
          <w:tab/>
        </w:r>
        <w:r>
          <w:t>Disadvantages</w:t>
        </w:r>
        <w:r>
          <w:tab/>
        </w:r>
        <w:r>
          <w:fldChar w:fldCharType="begin"/>
        </w:r>
        <w:r>
          <w:instrText xml:space="preserve"> PAGEREF _Toc456181038 \h </w:instrText>
        </w:r>
      </w:ins>
      <w:r>
        <w:fldChar w:fldCharType="separate"/>
      </w:r>
      <w:ins w:id="92" w:author="Michael Hadley" w:date="2016-07-13T13:48:00Z">
        <w:r>
          <w:t>8</w:t>
        </w:r>
        <w:r>
          <w:fldChar w:fldCharType="end"/>
        </w:r>
      </w:ins>
    </w:p>
    <w:p w14:paraId="174DDF27" w14:textId="77777777" w:rsidR="00776044" w:rsidRDefault="00776044">
      <w:pPr>
        <w:pStyle w:val="TOC1"/>
        <w:rPr>
          <w:ins w:id="93" w:author="Michael Hadley" w:date="2016-07-13T13:48:00Z"/>
          <w:rFonts w:eastAsiaTheme="minorEastAsia"/>
          <w:b w:val="0"/>
          <w:color w:val="auto"/>
          <w:sz w:val="24"/>
          <w:szCs w:val="24"/>
          <w:lang w:val="en-US"/>
        </w:rPr>
      </w:pPr>
      <w:ins w:id="94" w:author="Michael Hadley" w:date="2016-07-13T13:48:00Z">
        <w:r w:rsidRPr="00317CDF">
          <w:t>8.</w:t>
        </w:r>
        <w:r>
          <w:rPr>
            <w:rFonts w:eastAsiaTheme="minorEastAsia"/>
            <w:b w:val="0"/>
            <w:color w:val="auto"/>
            <w:sz w:val="24"/>
            <w:szCs w:val="24"/>
            <w:lang w:val="en-US"/>
          </w:rPr>
          <w:tab/>
        </w:r>
        <w:r>
          <w:t>DIESEL GENERATORS</w:t>
        </w:r>
        <w:r>
          <w:tab/>
        </w:r>
        <w:r>
          <w:fldChar w:fldCharType="begin"/>
        </w:r>
        <w:r>
          <w:instrText xml:space="preserve"> PAGEREF _Toc456181039 \h </w:instrText>
        </w:r>
      </w:ins>
      <w:r>
        <w:fldChar w:fldCharType="separate"/>
      </w:r>
      <w:ins w:id="95" w:author="Michael Hadley" w:date="2016-07-13T13:48:00Z">
        <w:r>
          <w:t>8</w:t>
        </w:r>
        <w:r>
          <w:fldChar w:fldCharType="end"/>
        </w:r>
      </w:ins>
    </w:p>
    <w:p w14:paraId="21769012" w14:textId="77777777" w:rsidR="00776044" w:rsidRDefault="00776044">
      <w:pPr>
        <w:pStyle w:val="TOC2"/>
        <w:rPr>
          <w:ins w:id="96" w:author="Michael Hadley" w:date="2016-07-13T13:48:00Z"/>
          <w:rFonts w:eastAsiaTheme="minorEastAsia"/>
          <w:color w:val="auto"/>
          <w:sz w:val="24"/>
          <w:szCs w:val="24"/>
          <w:lang w:val="en-US"/>
        </w:rPr>
      </w:pPr>
      <w:ins w:id="97" w:author="Michael Hadley" w:date="2016-07-13T13:48:00Z">
        <w:r w:rsidRPr="00317CDF">
          <w:t>8.1.</w:t>
        </w:r>
        <w:r>
          <w:rPr>
            <w:rFonts w:eastAsiaTheme="minorEastAsia"/>
            <w:color w:val="auto"/>
            <w:sz w:val="24"/>
            <w:szCs w:val="24"/>
            <w:lang w:val="en-US"/>
          </w:rPr>
          <w:tab/>
        </w:r>
        <w:r>
          <w:t>General</w:t>
        </w:r>
        <w:r>
          <w:tab/>
        </w:r>
        <w:r>
          <w:fldChar w:fldCharType="begin"/>
        </w:r>
        <w:r>
          <w:instrText xml:space="preserve"> PAGEREF _Toc456181040 \h </w:instrText>
        </w:r>
      </w:ins>
      <w:r>
        <w:fldChar w:fldCharType="separate"/>
      </w:r>
      <w:ins w:id="98" w:author="Michael Hadley" w:date="2016-07-13T13:48:00Z">
        <w:r>
          <w:t>8</w:t>
        </w:r>
        <w:r>
          <w:fldChar w:fldCharType="end"/>
        </w:r>
      </w:ins>
    </w:p>
    <w:p w14:paraId="5C81BF28" w14:textId="77777777" w:rsidR="00776044" w:rsidRDefault="00776044">
      <w:pPr>
        <w:pStyle w:val="TOC2"/>
        <w:rPr>
          <w:ins w:id="99" w:author="Michael Hadley" w:date="2016-07-13T13:48:00Z"/>
          <w:rFonts w:eastAsiaTheme="minorEastAsia"/>
          <w:color w:val="auto"/>
          <w:sz w:val="24"/>
          <w:szCs w:val="24"/>
          <w:lang w:val="en-US"/>
        </w:rPr>
      </w:pPr>
      <w:ins w:id="100" w:author="Michael Hadley" w:date="2016-07-13T13:48:00Z">
        <w:r w:rsidRPr="00317CDF">
          <w:t>8.2.</w:t>
        </w:r>
        <w:r>
          <w:rPr>
            <w:rFonts w:eastAsiaTheme="minorEastAsia"/>
            <w:color w:val="auto"/>
            <w:sz w:val="24"/>
            <w:szCs w:val="24"/>
            <w:lang w:val="en-US"/>
          </w:rPr>
          <w:tab/>
        </w:r>
        <w:r>
          <w:t>Advantages</w:t>
        </w:r>
        <w:r>
          <w:tab/>
        </w:r>
        <w:r>
          <w:fldChar w:fldCharType="begin"/>
        </w:r>
        <w:r>
          <w:instrText xml:space="preserve"> PAGEREF _Toc456181041 \h </w:instrText>
        </w:r>
      </w:ins>
      <w:r>
        <w:fldChar w:fldCharType="separate"/>
      </w:r>
      <w:ins w:id="101" w:author="Michael Hadley" w:date="2016-07-13T13:48:00Z">
        <w:r>
          <w:t>8</w:t>
        </w:r>
        <w:r>
          <w:fldChar w:fldCharType="end"/>
        </w:r>
      </w:ins>
    </w:p>
    <w:p w14:paraId="788F3958" w14:textId="77777777" w:rsidR="00776044" w:rsidRDefault="00776044">
      <w:pPr>
        <w:pStyle w:val="TOC2"/>
        <w:rPr>
          <w:ins w:id="102" w:author="Michael Hadley" w:date="2016-07-13T13:48:00Z"/>
          <w:rFonts w:eastAsiaTheme="minorEastAsia"/>
          <w:color w:val="auto"/>
          <w:sz w:val="24"/>
          <w:szCs w:val="24"/>
          <w:lang w:val="en-US"/>
        </w:rPr>
      </w:pPr>
      <w:ins w:id="103" w:author="Michael Hadley" w:date="2016-07-13T13:48:00Z">
        <w:r w:rsidRPr="00317CDF">
          <w:t>8.3.</w:t>
        </w:r>
        <w:r>
          <w:rPr>
            <w:rFonts w:eastAsiaTheme="minorEastAsia"/>
            <w:color w:val="auto"/>
            <w:sz w:val="24"/>
            <w:szCs w:val="24"/>
            <w:lang w:val="en-US"/>
          </w:rPr>
          <w:tab/>
        </w:r>
        <w:r>
          <w:t>Disadvantages</w:t>
        </w:r>
        <w:r>
          <w:tab/>
        </w:r>
        <w:r>
          <w:fldChar w:fldCharType="begin"/>
        </w:r>
        <w:r>
          <w:instrText xml:space="preserve"> PAGEREF _Toc456181042 \h </w:instrText>
        </w:r>
      </w:ins>
      <w:r>
        <w:fldChar w:fldCharType="separate"/>
      </w:r>
      <w:ins w:id="104" w:author="Michael Hadley" w:date="2016-07-13T13:48:00Z">
        <w:r>
          <w:t>8</w:t>
        </w:r>
        <w:r>
          <w:fldChar w:fldCharType="end"/>
        </w:r>
      </w:ins>
    </w:p>
    <w:p w14:paraId="2997E0AD" w14:textId="77777777" w:rsidR="00776044" w:rsidRDefault="00776044">
      <w:pPr>
        <w:pStyle w:val="TOC1"/>
        <w:rPr>
          <w:ins w:id="105" w:author="Michael Hadley" w:date="2016-07-13T13:48:00Z"/>
          <w:rFonts w:eastAsiaTheme="minorEastAsia"/>
          <w:b w:val="0"/>
          <w:color w:val="auto"/>
          <w:sz w:val="24"/>
          <w:szCs w:val="24"/>
          <w:lang w:val="en-US"/>
        </w:rPr>
      </w:pPr>
      <w:ins w:id="106" w:author="Michael Hadley" w:date="2016-07-13T13:48:00Z">
        <w:r w:rsidRPr="00317CDF">
          <w:t>9.</w:t>
        </w:r>
        <w:r>
          <w:rPr>
            <w:rFonts w:eastAsiaTheme="minorEastAsia"/>
            <w:b w:val="0"/>
            <w:color w:val="auto"/>
            <w:sz w:val="24"/>
            <w:szCs w:val="24"/>
            <w:lang w:val="en-US"/>
          </w:rPr>
          <w:tab/>
        </w:r>
        <w:r>
          <w:t>PETROL/GAS ENGINE GENERATORS</w:t>
        </w:r>
        <w:r>
          <w:tab/>
        </w:r>
        <w:r>
          <w:fldChar w:fldCharType="begin"/>
        </w:r>
        <w:r>
          <w:instrText xml:space="preserve"> PAGEREF _Toc456181043 \h </w:instrText>
        </w:r>
      </w:ins>
      <w:r>
        <w:fldChar w:fldCharType="separate"/>
      </w:r>
      <w:ins w:id="107" w:author="Michael Hadley" w:date="2016-07-13T13:48:00Z">
        <w:r>
          <w:t>9</w:t>
        </w:r>
        <w:r>
          <w:fldChar w:fldCharType="end"/>
        </w:r>
      </w:ins>
    </w:p>
    <w:p w14:paraId="4293227E" w14:textId="77777777" w:rsidR="00776044" w:rsidRDefault="00776044">
      <w:pPr>
        <w:pStyle w:val="TOC2"/>
        <w:rPr>
          <w:ins w:id="108" w:author="Michael Hadley" w:date="2016-07-13T13:48:00Z"/>
          <w:rFonts w:eastAsiaTheme="minorEastAsia"/>
          <w:color w:val="auto"/>
          <w:sz w:val="24"/>
          <w:szCs w:val="24"/>
          <w:lang w:val="en-US"/>
        </w:rPr>
      </w:pPr>
      <w:ins w:id="109" w:author="Michael Hadley" w:date="2016-07-13T13:48:00Z">
        <w:r w:rsidRPr="00317CDF">
          <w:t>9.1.</w:t>
        </w:r>
        <w:r>
          <w:rPr>
            <w:rFonts w:eastAsiaTheme="minorEastAsia"/>
            <w:color w:val="auto"/>
            <w:sz w:val="24"/>
            <w:szCs w:val="24"/>
            <w:lang w:val="en-US"/>
          </w:rPr>
          <w:tab/>
        </w:r>
        <w:r>
          <w:t>General</w:t>
        </w:r>
        <w:r>
          <w:tab/>
        </w:r>
        <w:r>
          <w:fldChar w:fldCharType="begin"/>
        </w:r>
        <w:r>
          <w:instrText xml:space="preserve"> PAGEREF _Toc456181044 \h </w:instrText>
        </w:r>
      </w:ins>
      <w:r>
        <w:fldChar w:fldCharType="separate"/>
      </w:r>
      <w:ins w:id="110" w:author="Michael Hadley" w:date="2016-07-13T13:48:00Z">
        <w:r>
          <w:t>9</w:t>
        </w:r>
        <w:r>
          <w:fldChar w:fldCharType="end"/>
        </w:r>
      </w:ins>
    </w:p>
    <w:p w14:paraId="219F06DB" w14:textId="77777777" w:rsidR="00776044" w:rsidRDefault="00776044">
      <w:pPr>
        <w:pStyle w:val="TOC2"/>
        <w:rPr>
          <w:ins w:id="111" w:author="Michael Hadley" w:date="2016-07-13T13:48:00Z"/>
          <w:rFonts w:eastAsiaTheme="minorEastAsia"/>
          <w:color w:val="auto"/>
          <w:sz w:val="24"/>
          <w:szCs w:val="24"/>
          <w:lang w:val="en-US"/>
        </w:rPr>
      </w:pPr>
      <w:ins w:id="112" w:author="Michael Hadley" w:date="2016-07-13T13:48:00Z">
        <w:r w:rsidRPr="00317CDF">
          <w:t>9.2.</w:t>
        </w:r>
        <w:r>
          <w:rPr>
            <w:rFonts w:eastAsiaTheme="minorEastAsia"/>
            <w:color w:val="auto"/>
            <w:sz w:val="24"/>
            <w:szCs w:val="24"/>
            <w:lang w:val="en-US"/>
          </w:rPr>
          <w:tab/>
        </w:r>
        <w:r>
          <w:t>Advantages</w:t>
        </w:r>
        <w:r>
          <w:tab/>
        </w:r>
        <w:r>
          <w:fldChar w:fldCharType="begin"/>
        </w:r>
        <w:r>
          <w:instrText xml:space="preserve"> PAGEREF _Toc456181045 \h </w:instrText>
        </w:r>
      </w:ins>
      <w:r>
        <w:fldChar w:fldCharType="separate"/>
      </w:r>
      <w:ins w:id="113" w:author="Michael Hadley" w:date="2016-07-13T13:48:00Z">
        <w:r>
          <w:t>9</w:t>
        </w:r>
        <w:r>
          <w:fldChar w:fldCharType="end"/>
        </w:r>
      </w:ins>
    </w:p>
    <w:p w14:paraId="6CD6B32F" w14:textId="77777777" w:rsidR="00776044" w:rsidRDefault="00776044">
      <w:pPr>
        <w:pStyle w:val="TOC2"/>
        <w:rPr>
          <w:ins w:id="114" w:author="Michael Hadley" w:date="2016-07-13T13:48:00Z"/>
          <w:rFonts w:eastAsiaTheme="minorEastAsia"/>
          <w:color w:val="auto"/>
          <w:sz w:val="24"/>
          <w:szCs w:val="24"/>
          <w:lang w:val="en-US"/>
        </w:rPr>
      </w:pPr>
      <w:ins w:id="115" w:author="Michael Hadley" w:date="2016-07-13T13:48:00Z">
        <w:r w:rsidRPr="00317CDF">
          <w:t>9.3.</w:t>
        </w:r>
        <w:r>
          <w:rPr>
            <w:rFonts w:eastAsiaTheme="minorEastAsia"/>
            <w:color w:val="auto"/>
            <w:sz w:val="24"/>
            <w:szCs w:val="24"/>
            <w:lang w:val="en-US"/>
          </w:rPr>
          <w:tab/>
        </w:r>
        <w:r>
          <w:t>Disadvantages</w:t>
        </w:r>
        <w:r>
          <w:tab/>
        </w:r>
        <w:r>
          <w:fldChar w:fldCharType="begin"/>
        </w:r>
        <w:r>
          <w:instrText xml:space="preserve"> PAGEREF _Toc456181046 \h </w:instrText>
        </w:r>
      </w:ins>
      <w:r>
        <w:fldChar w:fldCharType="separate"/>
      </w:r>
      <w:ins w:id="116" w:author="Michael Hadley" w:date="2016-07-13T13:48:00Z">
        <w:r>
          <w:t>9</w:t>
        </w:r>
        <w:r>
          <w:fldChar w:fldCharType="end"/>
        </w:r>
      </w:ins>
    </w:p>
    <w:p w14:paraId="03A4F1B0" w14:textId="77777777" w:rsidR="00776044" w:rsidRDefault="00776044">
      <w:pPr>
        <w:pStyle w:val="TOC1"/>
        <w:rPr>
          <w:ins w:id="117" w:author="Michael Hadley" w:date="2016-07-13T13:48:00Z"/>
          <w:rFonts w:eastAsiaTheme="minorEastAsia"/>
          <w:b w:val="0"/>
          <w:color w:val="auto"/>
          <w:sz w:val="24"/>
          <w:szCs w:val="24"/>
          <w:lang w:val="en-US"/>
        </w:rPr>
      </w:pPr>
      <w:ins w:id="118" w:author="Michael Hadley" w:date="2016-07-13T13:48:00Z">
        <w:r w:rsidRPr="00317CDF">
          <w:lastRenderedPageBreak/>
          <w:t>10.</w:t>
        </w:r>
        <w:r>
          <w:rPr>
            <w:rFonts w:eastAsiaTheme="minorEastAsia"/>
            <w:b w:val="0"/>
            <w:color w:val="auto"/>
            <w:sz w:val="24"/>
            <w:szCs w:val="24"/>
            <w:lang w:val="en-US"/>
          </w:rPr>
          <w:tab/>
        </w:r>
        <w:r>
          <w:t>HYBRID POWER SSYSTEMS</w:t>
        </w:r>
        <w:r>
          <w:tab/>
        </w:r>
        <w:r>
          <w:fldChar w:fldCharType="begin"/>
        </w:r>
        <w:r>
          <w:instrText xml:space="preserve"> PAGEREF _Toc456181047 \h </w:instrText>
        </w:r>
      </w:ins>
      <w:r>
        <w:fldChar w:fldCharType="separate"/>
      </w:r>
      <w:ins w:id="119" w:author="Michael Hadley" w:date="2016-07-13T13:48:00Z">
        <w:r>
          <w:t>9</w:t>
        </w:r>
        <w:r>
          <w:fldChar w:fldCharType="end"/>
        </w:r>
      </w:ins>
    </w:p>
    <w:p w14:paraId="69D897B8" w14:textId="77777777" w:rsidR="00776044" w:rsidRDefault="00776044">
      <w:pPr>
        <w:pStyle w:val="TOC2"/>
        <w:rPr>
          <w:ins w:id="120" w:author="Michael Hadley" w:date="2016-07-13T13:48:00Z"/>
          <w:rFonts w:eastAsiaTheme="minorEastAsia"/>
          <w:color w:val="auto"/>
          <w:sz w:val="24"/>
          <w:szCs w:val="24"/>
          <w:lang w:val="en-US"/>
        </w:rPr>
      </w:pPr>
      <w:ins w:id="121" w:author="Michael Hadley" w:date="2016-07-13T13:48:00Z">
        <w:r w:rsidRPr="00317CDF">
          <w:t>10.1.</w:t>
        </w:r>
        <w:r>
          <w:rPr>
            <w:rFonts w:eastAsiaTheme="minorEastAsia"/>
            <w:color w:val="auto"/>
            <w:sz w:val="24"/>
            <w:szCs w:val="24"/>
            <w:lang w:val="en-US"/>
          </w:rPr>
          <w:tab/>
        </w:r>
        <w:r>
          <w:t>General</w:t>
        </w:r>
        <w:r>
          <w:tab/>
        </w:r>
        <w:r>
          <w:fldChar w:fldCharType="begin"/>
        </w:r>
        <w:r>
          <w:instrText xml:space="preserve"> PAGEREF _Toc456181048 \h </w:instrText>
        </w:r>
      </w:ins>
      <w:r>
        <w:fldChar w:fldCharType="separate"/>
      </w:r>
      <w:ins w:id="122" w:author="Michael Hadley" w:date="2016-07-13T13:48:00Z">
        <w:r>
          <w:t>9</w:t>
        </w:r>
        <w:r>
          <w:fldChar w:fldCharType="end"/>
        </w:r>
      </w:ins>
    </w:p>
    <w:p w14:paraId="3541632F" w14:textId="77777777" w:rsidR="00776044" w:rsidRDefault="00776044">
      <w:pPr>
        <w:pStyle w:val="TOC2"/>
        <w:rPr>
          <w:ins w:id="123" w:author="Michael Hadley" w:date="2016-07-13T13:48:00Z"/>
          <w:rFonts w:eastAsiaTheme="minorEastAsia"/>
          <w:color w:val="auto"/>
          <w:sz w:val="24"/>
          <w:szCs w:val="24"/>
          <w:lang w:val="en-US"/>
        </w:rPr>
      </w:pPr>
      <w:ins w:id="124" w:author="Michael Hadley" w:date="2016-07-13T13:48:00Z">
        <w:r w:rsidRPr="00317CDF">
          <w:t>10.2.</w:t>
        </w:r>
        <w:r>
          <w:rPr>
            <w:rFonts w:eastAsiaTheme="minorEastAsia"/>
            <w:color w:val="auto"/>
            <w:sz w:val="24"/>
            <w:szCs w:val="24"/>
            <w:lang w:val="en-US"/>
          </w:rPr>
          <w:tab/>
        </w:r>
        <w:r>
          <w:t>Advantages</w:t>
        </w:r>
        <w:r>
          <w:tab/>
        </w:r>
        <w:r>
          <w:fldChar w:fldCharType="begin"/>
        </w:r>
        <w:r>
          <w:instrText xml:space="preserve"> PAGEREF _Toc456181049 \h </w:instrText>
        </w:r>
      </w:ins>
      <w:r>
        <w:fldChar w:fldCharType="separate"/>
      </w:r>
      <w:ins w:id="125" w:author="Michael Hadley" w:date="2016-07-13T13:48:00Z">
        <w:r>
          <w:t>9</w:t>
        </w:r>
        <w:r>
          <w:fldChar w:fldCharType="end"/>
        </w:r>
      </w:ins>
    </w:p>
    <w:p w14:paraId="2886C6C9" w14:textId="77777777" w:rsidR="00776044" w:rsidRDefault="00776044">
      <w:pPr>
        <w:pStyle w:val="TOC2"/>
        <w:rPr>
          <w:ins w:id="126" w:author="Michael Hadley" w:date="2016-07-13T13:48:00Z"/>
          <w:rFonts w:eastAsiaTheme="minorEastAsia"/>
          <w:color w:val="auto"/>
          <w:sz w:val="24"/>
          <w:szCs w:val="24"/>
          <w:lang w:val="en-US"/>
        </w:rPr>
      </w:pPr>
      <w:ins w:id="127" w:author="Michael Hadley" w:date="2016-07-13T13:48:00Z">
        <w:r w:rsidRPr="00317CDF">
          <w:t>10.3.</w:t>
        </w:r>
        <w:r>
          <w:rPr>
            <w:rFonts w:eastAsiaTheme="minorEastAsia"/>
            <w:color w:val="auto"/>
            <w:sz w:val="24"/>
            <w:szCs w:val="24"/>
            <w:lang w:val="en-US"/>
          </w:rPr>
          <w:tab/>
        </w:r>
        <w:r>
          <w:t>Disadvantages</w:t>
        </w:r>
        <w:r>
          <w:tab/>
        </w:r>
        <w:r>
          <w:fldChar w:fldCharType="begin"/>
        </w:r>
        <w:r>
          <w:instrText xml:space="preserve"> PAGEREF _Toc456181050 \h </w:instrText>
        </w:r>
      </w:ins>
      <w:r>
        <w:fldChar w:fldCharType="separate"/>
      </w:r>
      <w:ins w:id="128" w:author="Michael Hadley" w:date="2016-07-13T13:48:00Z">
        <w:r>
          <w:t>9</w:t>
        </w:r>
        <w:r>
          <w:fldChar w:fldCharType="end"/>
        </w:r>
      </w:ins>
    </w:p>
    <w:p w14:paraId="5584D626" w14:textId="77777777" w:rsidR="00776044" w:rsidRDefault="00776044">
      <w:pPr>
        <w:pStyle w:val="TOC2"/>
        <w:rPr>
          <w:ins w:id="129" w:author="Michael Hadley" w:date="2016-07-13T13:48:00Z"/>
          <w:rFonts w:eastAsiaTheme="minorEastAsia"/>
          <w:color w:val="auto"/>
          <w:sz w:val="24"/>
          <w:szCs w:val="24"/>
          <w:lang w:val="en-US"/>
        </w:rPr>
      </w:pPr>
      <w:ins w:id="130" w:author="Michael Hadley" w:date="2016-07-13T13:48:00Z">
        <w:r w:rsidRPr="00317CDF">
          <w:t>10.4.</w:t>
        </w:r>
        <w:r>
          <w:rPr>
            <w:rFonts w:eastAsiaTheme="minorEastAsia"/>
            <w:color w:val="auto"/>
            <w:sz w:val="24"/>
            <w:szCs w:val="24"/>
            <w:lang w:val="en-US"/>
          </w:rPr>
          <w:tab/>
        </w:r>
        <w:r>
          <w:t>Comment</w:t>
        </w:r>
        <w:r>
          <w:tab/>
        </w:r>
        <w:r>
          <w:fldChar w:fldCharType="begin"/>
        </w:r>
        <w:r>
          <w:instrText xml:space="preserve"> PAGEREF _Toc456181051 \h </w:instrText>
        </w:r>
      </w:ins>
      <w:r>
        <w:fldChar w:fldCharType="separate"/>
      </w:r>
      <w:ins w:id="131" w:author="Michael Hadley" w:date="2016-07-13T13:48:00Z">
        <w:r>
          <w:t>10</w:t>
        </w:r>
        <w:r>
          <w:fldChar w:fldCharType="end"/>
        </w:r>
      </w:ins>
    </w:p>
    <w:p w14:paraId="6418546E" w14:textId="77777777" w:rsidR="00776044" w:rsidRDefault="00776044">
      <w:pPr>
        <w:pStyle w:val="TOC2"/>
        <w:rPr>
          <w:ins w:id="132" w:author="Michael Hadley" w:date="2016-07-13T13:48:00Z"/>
          <w:rFonts w:eastAsiaTheme="minorEastAsia"/>
          <w:color w:val="auto"/>
          <w:sz w:val="24"/>
          <w:szCs w:val="24"/>
          <w:lang w:val="en-US"/>
        </w:rPr>
      </w:pPr>
      <w:ins w:id="133" w:author="Michael Hadley" w:date="2016-07-13T13:48:00Z">
        <w:r w:rsidRPr="00317CDF">
          <w:t>10.5.</w:t>
        </w:r>
        <w:r>
          <w:rPr>
            <w:rFonts w:eastAsiaTheme="minorEastAsia"/>
            <w:color w:val="auto"/>
            <w:sz w:val="24"/>
            <w:szCs w:val="24"/>
            <w:lang w:val="en-US"/>
          </w:rPr>
          <w:tab/>
        </w:r>
        <w:r>
          <w:t>Design considerations</w:t>
        </w:r>
        <w:r>
          <w:tab/>
        </w:r>
        <w:r>
          <w:fldChar w:fldCharType="begin"/>
        </w:r>
        <w:r>
          <w:instrText xml:space="preserve"> PAGEREF _Toc456181052 \h </w:instrText>
        </w:r>
      </w:ins>
      <w:r>
        <w:fldChar w:fldCharType="separate"/>
      </w:r>
      <w:ins w:id="134" w:author="Michael Hadley" w:date="2016-07-13T13:48:00Z">
        <w:r>
          <w:t>10</w:t>
        </w:r>
        <w:r>
          <w:fldChar w:fldCharType="end"/>
        </w:r>
      </w:ins>
    </w:p>
    <w:p w14:paraId="146BFDFE" w14:textId="77777777" w:rsidR="00776044" w:rsidRDefault="00776044">
      <w:pPr>
        <w:pStyle w:val="TOC1"/>
        <w:rPr>
          <w:ins w:id="135" w:author="Michael Hadley" w:date="2016-07-13T13:48:00Z"/>
          <w:rFonts w:eastAsiaTheme="minorEastAsia"/>
          <w:b w:val="0"/>
          <w:color w:val="auto"/>
          <w:sz w:val="24"/>
          <w:szCs w:val="24"/>
          <w:lang w:val="en-US"/>
        </w:rPr>
      </w:pPr>
      <w:ins w:id="136" w:author="Michael Hadley" w:date="2016-07-13T13:48:00Z">
        <w:r w:rsidRPr="00317CDF">
          <w:t>11.</w:t>
        </w:r>
        <w:r>
          <w:rPr>
            <w:rFonts w:eastAsiaTheme="minorEastAsia"/>
            <w:b w:val="0"/>
            <w:color w:val="auto"/>
            <w:sz w:val="24"/>
            <w:szCs w:val="24"/>
            <w:lang w:val="en-US"/>
          </w:rPr>
          <w:tab/>
        </w:r>
        <w:r>
          <w:t>ENERGY SOURCE SELECTION</w:t>
        </w:r>
        <w:r>
          <w:tab/>
        </w:r>
        <w:r>
          <w:fldChar w:fldCharType="begin"/>
        </w:r>
        <w:r>
          <w:instrText xml:space="preserve"> PAGEREF _Toc456181053 \h </w:instrText>
        </w:r>
      </w:ins>
      <w:r>
        <w:fldChar w:fldCharType="separate"/>
      </w:r>
      <w:ins w:id="137" w:author="Michael Hadley" w:date="2016-07-13T13:48:00Z">
        <w:r>
          <w:t>11</w:t>
        </w:r>
        <w:r>
          <w:fldChar w:fldCharType="end"/>
        </w:r>
      </w:ins>
    </w:p>
    <w:p w14:paraId="0DFBC0AF" w14:textId="77777777" w:rsidR="00776044" w:rsidRDefault="00776044">
      <w:pPr>
        <w:pStyle w:val="TOC2"/>
        <w:rPr>
          <w:ins w:id="138" w:author="Michael Hadley" w:date="2016-07-13T13:48:00Z"/>
          <w:rFonts w:eastAsiaTheme="minorEastAsia"/>
          <w:color w:val="auto"/>
          <w:sz w:val="24"/>
          <w:szCs w:val="24"/>
          <w:lang w:val="en-US"/>
        </w:rPr>
      </w:pPr>
      <w:ins w:id="139" w:author="Michael Hadley" w:date="2016-07-13T13:48:00Z">
        <w:r w:rsidRPr="00317CDF">
          <w:t>11.1.</w:t>
        </w:r>
        <w:r>
          <w:rPr>
            <w:rFonts w:eastAsiaTheme="minorEastAsia"/>
            <w:color w:val="auto"/>
            <w:sz w:val="24"/>
            <w:szCs w:val="24"/>
            <w:lang w:val="en-US"/>
          </w:rPr>
          <w:tab/>
        </w:r>
        <w:r>
          <w:t>Health, Safety and Environmental Considerations</w:t>
        </w:r>
        <w:r>
          <w:tab/>
        </w:r>
        <w:r>
          <w:fldChar w:fldCharType="begin"/>
        </w:r>
        <w:r>
          <w:instrText xml:space="preserve"> PAGEREF _Toc456181054 \h </w:instrText>
        </w:r>
      </w:ins>
      <w:r>
        <w:fldChar w:fldCharType="separate"/>
      </w:r>
      <w:ins w:id="140" w:author="Michael Hadley" w:date="2016-07-13T13:48:00Z">
        <w:r>
          <w:t>11</w:t>
        </w:r>
        <w:r>
          <w:fldChar w:fldCharType="end"/>
        </w:r>
      </w:ins>
    </w:p>
    <w:p w14:paraId="0E1BB106" w14:textId="77777777" w:rsidR="00776044" w:rsidRDefault="00776044">
      <w:pPr>
        <w:pStyle w:val="TOC2"/>
        <w:rPr>
          <w:ins w:id="141" w:author="Michael Hadley" w:date="2016-07-13T13:48:00Z"/>
          <w:rFonts w:eastAsiaTheme="minorEastAsia"/>
          <w:color w:val="auto"/>
          <w:sz w:val="24"/>
          <w:szCs w:val="24"/>
          <w:lang w:val="en-US"/>
        </w:rPr>
      </w:pPr>
      <w:ins w:id="142" w:author="Michael Hadley" w:date="2016-07-13T13:48:00Z">
        <w:r w:rsidRPr="00317CDF">
          <w:t>11.2.</w:t>
        </w:r>
        <w:r>
          <w:rPr>
            <w:rFonts w:eastAsiaTheme="minorEastAsia"/>
            <w:color w:val="auto"/>
            <w:sz w:val="24"/>
            <w:szCs w:val="24"/>
            <w:lang w:val="en-US"/>
          </w:rPr>
          <w:tab/>
        </w:r>
        <w:r>
          <w:t>Energy Generation Profile</w:t>
        </w:r>
        <w:r>
          <w:tab/>
        </w:r>
        <w:r>
          <w:fldChar w:fldCharType="begin"/>
        </w:r>
        <w:r>
          <w:instrText xml:space="preserve"> PAGEREF _Toc456181055 \h </w:instrText>
        </w:r>
      </w:ins>
      <w:r>
        <w:fldChar w:fldCharType="separate"/>
      </w:r>
      <w:ins w:id="143" w:author="Michael Hadley" w:date="2016-07-13T13:48:00Z">
        <w:r>
          <w:t>11</w:t>
        </w:r>
        <w:r>
          <w:fldChar w:fldCharType="end"/>
        </w:r>
      </w:ins>
    </w:p>
    <w:p w14:paraId="5762F68A" w14:textId="77777777" w:rsidR="00776044" w:rsidRDefault="00776044">
      <w:pPr>
        <w:pStyle w:val="TOC2"/>
        <w:rPr>
          <w:ins w:id="144" w:author="Michael Hadley" w:date="2016-07-13T13:48:00Z"/>
          <w:rFonts w:eastAsiaTheme="minorEastAsia"/>
          <w:color w:val="auto"/>
          <w:sz w:val="24"/>
          <w:szCs w:val="24"/>
          <w:lang w:val="en-US"/>
        </w:rPr>
      </w:pPr>
      <w:ins w:id="145" w:author="Michael Hadley" w:date="2016-07-13T13:48:00Z">
        <w:r w:rsidRPr="00317CDF">
          <w:t>11.3.</w:t>
        </w:r>
        <w:r>
          <w:rPr>
            <w:rFonts w:eastAsiaTheme="minorEastAsia"/>
            <w:color w:val="auto"/>
            <w:sz w:val="24"/>
            <w:szCs w:val="24"/>
            <w:lang w:val="en-US"/>
          </w:rPr>
          <w:tab/>
        </w:r>
        <w:r>
          <w:t>Operational Restrictions</w:t>
        </w:r>
        <w:r>
          <w:tab/>
        </w:r>
        <w:r>
          <w:fldChar w:fldCharType="begin"/>
        </w:r>
        <w:r>
          <w:instrText xml:space="preserve"> PAGEREF _Toc456181056 \h </w:instrText>
        </w:r>
      </w:ins>
      <w:r>
        <w:fldChar w:fldCharType="separate"/>
      </w:r>
      <w:ins w:id="146" w:author="Michael Hadley" w:date="2016-07-13T13:48:00Z">
        <w:r>
          <w:t>11</w:t>
        </w:r>
        <w:r>
          <w:fldChar w:fldCharType="end"/>
        </w:r>
      </w:ins>
    </w:p>
    <w:p w14:paraId="0A98F14A" w14:textId="77777777" w:rsidR="00776044" w:rsidRDefault="00776044">
      <w:pPr>
        <w:pStyle w:val="TOC1"/>
        <w:rPr>
          <w:ins w:id="147" w:author="Michael Hadley" w:date="2016-07-13T13:48:00Z"/>
          <w:rFonts w:eastAsiaTheme="minorEastAsia"/>
          <w:b w:val="0"/>
          <w:color w:val="auto"/>
          <w:sz w:val="24"/>
          <w:szCs w:val="24"/>
          <w:lang w:val="en-US"/>
        </w:rPr>
      </w:pPr>
      <w:ins w:id="148" w:author="Michael Hadley" w:date="2016-07-13T13:48:00Z">
        <w:r w:rsidRPr="00317CDF">
          <w:t>12.</w:t>
        </w:r>
        <w:r>
          <w:rPr>
            <w:rFonts w:eastAsiaTheme="minorEastAsia"/>
            <w:b w:val="0"/>
            <w:color w:val="auto"/>
            <w:sz w:val="24"/>
            <w:szCs w:val="24"/>
            <w:lang w:val="en-US"/>
          </w:rPr>
          <w:tab/>
        </w:r>
        <w:r>
          <w:t>ENERGY REGULATION</w:t>
        </w:r>
        <w:r>
          <w:tab/>
        </w:r>
        <w:r>
          <w:fldChar w:fldCharType="begin"/>
        </w:r>
        <w:r>
          <w:instrText xml:space="preserve"> PAGEREF _Toc456181057 \h </w:instrText>
        </w:r>
      </w:ins>
      <w:r>
        <w:fldChar w:fldCharType="separate"/>
      </w:r>
      <w:ins w:id="149" w:author="Michael Hadley" w:date="2016-07-13T13:48:00Z">
        <w:r>
          <w:t>11</w:t>
        </w:r>
        <w:r>
          <w:fldChar w:fldCharType="end"/>
        </w:r>
      </w:ins>
    </w:p>
    <w:p w14:paraId="286D5F9A" w14:textId="77777777" w:rsidR="00776044" w:rsidRDefault="00776044">
      <w:pPr>
        <w:pStyle w:val="TOC1"/>
        <w:rPr>
          <w:ins w:id="150" w:author="Michael Hadley" w:date="2016-07-13T13:48:00Z"/>
          <w:rFonts w:eastAsiaTheme="minorEastAsia"/>
          <w:b w:val="0"/>
          <w:color w:val="auto"/>
          <w:sz w:val="24"/>
          <w:szCs w:val="24"/>
          <w:lang w:val="en-US"/>
        </w:rPr>
      </w:pPr>
      <w:ins w:id="151" w:author="Michael Hadley" w:date="2016-07-13T13:48:00Z">
        <w:r w:rsidRPr="00317CDF">
          <w:t>13.</w:t>
        </w:r>
        <w:r>
          <w:rPr>
            <w:rFonts w:eastAsiaTheme="minorEastAsia"/>
            <w:b w:val="0"/>
            <w:color w:val="auto"/>
            <w:sz w:val="24"/>
            <w:szCs w:val="24"/>
            <w:lang w:val="en-US"/>
          </w:rPr>
          <w:tab/>
        </w:r>
        <w:r>
          <w:t>LIGHTNING/SURGE PROTECTION</w:t>
        </w:r>
        <w:r>
          <w:tab/>
        </w:r>
        <w:r>
          <w:fldChar w:fldCharType="begin"/>
        </w:r>
        <w:r>
          <w:instrText xml:space="preserve"> PAGEREF _Toc456181058 \h </w:instrText>
        </w:r>
      </w:ins>
      <w:r>
        <w:fldChar w:fldCharType="separate"/>
      </w:r>
      <w:ins w:id="152" w:author="Michael Hadley" w:date="2016-07-13T13:48:00Z">
        <w:r>
          <w:t>11</w:t>
        </w:r>
        <w:r>
          <w:fldChar w:fldCharType="end"/>
        </w:r>
      </w:ins>
    </w:p>
    <w:p w14:paraId="06F967DF" w14:textId="77777777" w:rsidR="00776044" w:rsidRDefault="00776044">
      <w:pPr>
        <w:pStyle w:val="TOC1"/>
        <w:rPr>
          <w:ins w:id="153" w:author="Michael Hadley" w:date="2016-07-13T13:48:00Z"/>
          <w:rFonts w:eastAsiaTheme="minorEastAsia"/>
          <w:b w:val="0"/>
          <w:color w:val="auto"/>
          <w:sz w:val="24"/>
          <w:szCs w:val="24"/>
          <w:lang w:val="en-US"/>
        </w:rPr>
      </w:pPr>
      <w:ins w:id="154" w:author="Michael Hadley" w:date="2016-07-13T13:48:00Z">
        <w:r w:rsidRPr="00317CDF">
          <w:t>14.</w:t>
        </w:r>
        <w:r>
          <w:rPr>
            <w:rFonts w:eastAsiaTheme="minorEastAsia"/>
            <w:b w:val="0"/>
            <w:color w:val="auto"/>
            <w:sz w:val="24"/>
            <w:szCs w:val="24"/>
            <w:lang w:val="en-US"/>
          </w:rPr>
          <w:tab/>
        </w:r>
        <w:r>
          <w:t>INSTALLATION</w:t>
        </w:r>
        <w:r>
          <w:tab/>
        </w:r>
        <w:r>
          <w:fldChar w:fldCharType="begin"/>
        </w:r>
        <w:r>
          <w:instrText xml:space="preserve"> PAGEREF _Toc456181059 \h </w:instrText>
        </w:r>
      </w:ins>
      <w:r>
        <w:fldChar w:fldCharType="separate"/>
      </w:r>
      <w:ins w:id="155" w:author="Michael Hadley" w:date="2016-07-13T13:48:00Z">
        <w:r>
          <w:t>11</w:t>
        </w:r>
        <w:r>
          <w:fldChar w:fldCharType="end"/>
        </w:r>
      </w:ins>
    </w:p>
    <w:p w14:paraId="29129015" w14:textId="77777777" w:rsidR="00776044" w:rsidRDefault="00776044">
      <w:pPr>
        <w:pStyle w:val="TOC2"/>
        <w:rPr>
          <w:ins w:id="156" w:author="Michael Hadley" w:date="2016-07-13T13:48:00Z"/>
          <w:rFonts w:eastAsiaTheme="minorEastAsia"/>
          <w:color w:val="auto"/>
          <w:sz w:val="24"/>
          <w:szCs w:val="24"/>
          <w:lang w:val="en-US"/>
        </w:rPr>
      </w:pPr>
      <w:ins w:id="157" w:author="Michael Hadley" w:date="2016-07-13T13:48:00Z">
        <w:r w:rsidRPr="00317CDF">
          <w:t>14.1.</w:t>
        </w:r>
        <w:r>
          <w:rPr>
            <w:rFonts w:eastAsiaTheme="minorEastAsia"/>
            <w:color w:val="auto"/>
            <w:sz w:val="24"/>
            <w:szCs w:val="24"/>
            <w:lang w:val="en-US"/>
          </w:rPr>
          <w:tab/>
        </w:r>
        <w:r>
          <w:t>General</w:t>
        </w:r>
        <w:r>
          <w:tab/>
        </w:r>
        <w:r>
          <w:fldChar w:fldCharType="begin"/>
        </w:r>
        <w:r>
          <w:instrText xml:space="preserve"> PAGEREF _Toc456181060 \h </w:instrText>
        </w:r>
      </w:ins>
      <w:r>
        <w:fldChar w:fldCharType="separate"/>
      </w:r>
      <w:ins w:id="158" w:author="Michael Hadley" w:date="2016-07-13T13:48:00Z">
        <w:r>
          <w:t>11</w:t>
        </w:r>
        <w:r>
          <w:fldChar w:fldCharType="end"/>
        </w:r>
      </w:ins>
    </w:p>
    <w:p w14:paraId="482E46B3" w14:textId="77777777" w:rsidR="00776044" w:rsidRDefault="00776044">
      <w:pPr>
        <w:pStyle w:val="TOC3"/>
        <w:tabs>
          <w:tab w:val="left" w:pos="1843"/>
          <w:tab w:val="right" w:leader="dot" w:pos="10195"/>
        </w:tabs>
        <w:rPr>
          <w:ins w:id="159" w:author="Michael Hadley" w:date="2016-07-13T13:48:00Z"/>
          <w:rFonts w:eastAsiaTheme="minorEastAsia"/>
          <w:noProof/>
          <w:sz w:val="24"/>
          <w:szCs w:val="24"/>
          <w:lang w:val="en-US"/>
        </w:rPr>
      </w:pPr>
      <w:ins w:id="160" w:author="Michael Hadley" w:date="2016-07-13T13:48:00Z">
        <w:r w:rsidRPr="00317CDF">
          <w:rPr>
            <w:noProof/>
          </w:rPr>
          <w:t>14.1.1.</w:t>
        </w:r>
        <w:r>
          <w:rPr>
            <w:rFonts w:eastAsiaTheme="minorEastAsia"/>
            <w:noProof/>
            <w:sz w:val="24"/>
            <w:szCs w:val="24"/>
            <w:lang w:val="en-US"/>
          </w:rPr>
          <w:tab/>
        </w:r>
        <w:r>
          <w:rPr>
            <w:noProof/>
          </w:rPr>
          <w:t>Electrical Connections</w:t>
        </w:r>
        <w:r>
          <w:rPr>
            <w:noProof/>
          </w:rPr>
          <w:tab/>
        </w:r>
        <w:r>
          <w:rPr>
            <w:noProof/>
          </w:rPr>
          <w:fldChar w:fldCharType="begin"/>
        </w:r>
        <w:r>
          <w:rPr>
            <w:noProof/>
          </w:rPr>
          <w:instrText xml:space="preserve"> PAGEREF _Toc456181061 \h </w:instrText>
        </w:r>
      </w:ins>
      <w:r>
        <w:rPr>
          <w:noProof/>
        </w:rPr>
      </w:r>
      <w:r>
        <w:rPr>
          <w:noProof/>
        </w:rPr>
        <w:fldChar w:fldCharType="separate"/>
      </w:r>
      <w:ins w:id="161" w:author="Michael Hadley" w:date="2016-07-13T13:48:00Z">
        <w:r>
          <w:rPr>
            <w:noProof/>
          </w:rPr>
          <w:t>11</w:t>
        </w:r>
        <w:r>
          <w:rPr>
            <w:noProof/>
          </w:rPr>
          <w:fldChar w:fldCharType="end"/>
        </w:r>
      </w:ins>
    </w:p>
    <w:p w14:paraId="325B2F66" w14:textId="77777777" w:rsidR="00776044" w:rsidRDefault="00776044">
      <w:pPr>
        <w:pStyle w:val="TOC2"/>
        <w:rPr>
          <w:ins w:id="162" w:author="Michael Hadley" w:date="2016-07-13T13:48:00Z"/>
          <w:rFonts w:eastAsiaTheme="minorEastAsia"/>
          <w:color w:val="auto"/>
          <w:sz w:val="24"/>
          <w:szCs w:val="24"/>
          <w:lang w:val="en-US"/>
        </w:rPr>
      </w:pPr>
      <w:ins w:id="163" w:author="Michael Hadley" w:date="2016-07-13T13:48:00Z">
        <w:r w:rsidRPr="00317CDF">
          <w:t>14.2.</w:t>
        </w:r>
        <w:r>
          <w:rPr>
            <w:rFonts w:eastAsiaTheme="minorEastAsia"/>
            <w:color w:val="auto"/>
            <w:sz w:val="24"/>
            <w:szCs w:val="24"/>
            <w:lang w:val="en-US"/>
          </w:rPr>
          <w:tab/>
        </w:r>
        <w:r>
          <w:t>Installation</w:t>
        </w:r>
        <w:r>
          <w:tab/>
        </w:r>
        <w:r>
          <w:fldChar w:fldCharType="begin"/>
        </w:r>
        <w:r>
          <w:instrText xml:space="preserve"> PAGEREF _Toc456181062 \h </w:instrText>
        </w:r>
      </w:ins>
      <w:r>
        <w:fldChar w:fldCharType="separate"/>
      </w:r>
      <w:ins w:id="164" w:author="Michael Hadley" w:date="2016-07-13T13:48:00Z">
        <w:r>
          <w:t>11</w:t>
        </w:r>
        <w:r>
          <w:fldChar w:fldCharType="end"/>
        </w:r>
      </w:ins>
    </w:p>
    <w:p w14:paraId="6F3624E2" w14:textId="77777777" w:rsidR="00776044" w:rsidRDefault="00776044">
      <w:pPr>
        <w:pStyle w:val="TOC3"/>
        <w:tabs>
          <w:tab w:val="left" w:pos="1843"/>
          <w:tab w:val="right" w:leader="dot" w:pos="10195"/>
        </w:tabs>
        <w:rPr>
          <w:ins w:id="165" w:author="Michael Hadley" w:date="2016-07-13T13:48:00Z"/>
          <w:rFonts w:eastAsiaTheme="minorEastAsia"/>
          <w:noProof/>
          <w:sz w:val="24"/>
          <w:szCs w:val="24"/>
          <w:lang w:val="en-US"/>
        </w:rPr>
      </w:pPr>
      <w:ins w:id="166" w:author="Michael Hadley" w:date="2016-07-13T13:48:00Z">
        <w:r w:rsidRPr="00317CDF">
          <w:rPr>
            <w:noProof/>
          </w:rPr>
          <w:t>14.2.1.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_Toc456181063 \h </w:instrText>
        </w:r>
      </w:ins>
      <w:r>
        <w:rPr>
          <w:noProof/>
        </w:rPr>
      </w:r>
      <w:r>
        <w:rPr>
          <w:noProof/>
        </w:rPr>
        <w:fldChar w:fldCharType="separate"/>
      </w:r>
      <w:ins w:id="167" w:author="Michael Hadley" w:date="2016-07-13T13:48:00Z">
        <w:r>
          <w:rPr>
            <w:noProof/>
          </w:rPr>
          <w:t>11</w:t>
        </w:r>
        <w:r>
          <w:rPr>
            <w:noProof/>
          </w:rPr>
          <w:fldChar w:fldCharType="end"/>
        </w:r>
      </w:ins>
    </w:p>
    <w:p w14:paraId="0B31E139" w14:textId="77777777" w:rsidR="00776044" w:rsidRDefault="00776044">
      <w:pPr>
        <w:pStyle w:val="TOC3"/>
        <w:tabs>
          <w:tab w:val="left" w:pos="1843"/>
          <w:tab w:val="right" w:leader="dot" w:pos="10195"/>
        </w:tabs>
        <w:rPr>
          <w:ins w:id="168" w:author="Michael Hadley" w:date="2016-07-13T13:48:00Z"/>
          <w:rFonts w:eastAsiaTheme="minorEastAsia"/>
          <w:noProof/>
          <w:sz w:val="24"/>
          <w:szCs w:val="24"/>
          <w:lang w:val="en-US"/>
        </w:rPr>
      </w:pPr>
      <w:ins w:id="169" w:author="Michael Hadley" w:date="2016-07-13T13:48:00Z">
        <w:r w:rsidRPr="00317CDF">
          <w:rPr>
            <w:noProof/>
          </w:rPr>
          <w:t>14.2.2.</w:t>
        </w:r>
        <w:r>
          <w:rPr>
            <w:rFonts w:eastAsiaTheme="minorEastAsia"/>
            <w:noProof/>
            <w:sz w:val="24"/>
            <w:szCs w:val="24"/>
            <w:lang w:val="en-US"/>
          </w:rPr>
          <w:tab/>
        </w:r>
        <w:r>
          <w:rPr>
            <w:noProof/>
          </w:rPr>
          <w:t>Details for PV systems</w:t>
        </w:r>
        <w:r>
          <w:rPr>
            <w:noProof/>
          </w:rPr>
          <w:tab/>
        </w:r>
        <w:r>
          <w:rPr>
            <w:noProof/>
          </w:rPr>
          <w:fldChar w:fldCharType="begin"/>
        </w:r>
        <w:r>
          <w:rPr>
            <w:noProof/>
          </w:rPr>
          <w:instrText xml:space="preserve"> PAGEREF _Toc456181064 \h </w:instrText>
        </w:r>
      </w:ins>
      <w:r>
        <w:rPr>
          <w:noProof/>
        </w:rPr>
      </w:r>
      <w:r>
        <w:rPr>
          <w:noProof/>
        </w:rPr>
        <w:fldChar w:fldCharType="separate"/>
      </w:r>
      <w:ins w:id="170" w:author="Michael Hadley" w:date="2016-07-13T13:48:00Z">
        <w:r>
          <w:rPr>
            <w:noProof/>
          </w:rPr>
          <w:t>12</w:t>
        </w:r>
        <w:r>
          <w:rPr>
            <w:noProof/>
          </w:rPr>
          <w:fldChar w:fldCharType="end"/>
        </w:r>
      </w:ins>
    </w:p>
    <w:p w14:paraId="139A0992" w14:textId="77777777" w:rsidR="00776044" w:rsidRDefault="00776044">
      <w:pPr>
        <w:pStyle w:val="TOC1"/>
        <w:rPr>
          <w:ins w:id="171" w:author="Michael Hadley" w:date="2016-07-13T13:48:00Z"/>
          <w:rFonts w:eastAsiaTheme="minorEastAsia"/>
          <w:b w:val="0"/>
          <w:color w:val="auto"/>
          <w:sz w:val="24"/>
          <w:szCs w:val="24"/>
          <w:lang w:val="en-US"/>
        </w:rPr>
      </w:pPr>
      <w:ins w:id="172" w:author="Michael Hadley" w:date="2016-07-13T13:48:00Z">
        <w:r w:rsidRPr="00317CDF">
          <w:t>15.</w:t>
        </w:r>
        <w:r>
          <w:rPr>
            <w:rFonts w:eastAsiaTheme="minorEastAsia"/>
            <w:b w:val="0"/>
            <w:color w:val="auto"/>
            <w:sz w:val="24"/>
            <w:szCs w:val="24"/>
            <w:lang w:val="en-US"/>
          </w:rPr>
          <w:tab/>
        </w:r>
        <w:r>
          <w:t>MAINTENANCE</w:t>
        </w:r>
        <w:r>
          <w:tab/>
        </w:r>
        <w:r>
          <w:fldChar w:fldCharType="begin"/>
        </w:r>
        <w:r>
          <w:instrText xml:space="preserve"> PAGEREF _Toc456181065 \h </w:instrText>
        </w:r>
      </w:ins>
      <w:r>
        <w:fldChar w:fldCharType="separate"/>
      </w:r>
      <w:ins w:id="173" w:author="Michael Hadley" w:date="2016-07-13T13:48:00Z">
        <w:r>
          <w:t>12</w:t>
        </w:r>
        <w:r>
          <w:fldChar w:fldCharType="end"/>
        </w:r>
      </w:ins>
    </w:p>
    <w:p w14:paraId="176DF2EB" w14:textId="77777777" w:rsidR="00776044" w:rsidRDefault="00776044">
      <w:pPr>
        <w:pStyle w:val="TOC2"/>
        <w:rPr>
          <w:ins w:id="174" w:author="Michael Hadley" w:date="2016-07-13T13:48:00Z"/>
          <w:rFonts w:eastAsiaTheme="minorEastAsia"/>
          <w:color w:val="auto"/>
          <w:sz w:val="24"/>
          <w:szCs w:val="24"/>
          <w:lang w:val="en-US"/>
        </w:rPr>
      </w:pPr>
      <w:ins w:id="175" w:author="Michael Hadley" w:date="2016-07-13T13:48:00Z">
        <w:r w:rsidRPr="00317CDF">
          <w:t>15.1.</w:t>
        </w:r>
        <w:r>
          <w:rPr>
            <w:rFonts w:eastAsiaTheme="minorEastAsia"/>
            <w:color w:val="auto"/>
            <w:sz w:val="24"/>
            <w:szCs w:val="24"/>
            <w:lang w:val="en-US"/>
          </w:rPr>
          <w:tab/>
        </w:r>
        <w:r>
          <w:t>Programmed Maintenance</w:t>
        </w:r>
        <w:r>
          <w:tab/>
        </w:r>
        <w:r>
          <w:fldChar w:fldCharType="begin"/>
        </w:r>
        <w:r>
          <w:instrText xml:space="preserve"> PAGEREF _Toc456181066 \h </w:instrText>
        </w:r>
      </w:ins>
      <w:r>
        <w:fldChar w:fldCharType="separate"/>
      </w:r>
      <w:ins w:id="176" w:author="Michael Hadley" w:date="2016-07-13T13:48:00Z">
        <w:r>
          <w:t>12</w:t>
        </w:r>
        <w:r>
          <w:fldChar w:fldCharType="end"/>
        </w:r>
      </w:ins>
    </w:p>
    <w:p w14:paraId="700CE2C8" w14:textId="77777777" w:rsidR="00776044" w:rsidRDefault="00776044">
      <w:pPr>
        <w:pStyle w:val="TOC2"/>
        <w:rPr>
          <w:ins w:id="177" w:author="Michael Hadley" w:date="2016-07-13T13:48:00Z"/>
          <w:rFonts w:eastAsiaTheme="minorEastAsia"/>
          <w:color w:val="auto"/>
          <w:sz w:val="24"/>
          <w:szCs w:val="24"/>
          <w:lang w:val="en-US"/>
        </w:rPr>
      </w:pPr>
      <w:ins w:id="178" w:author="Michael Hadley" w:date="2016-07-13T13:48:00Z">
        <w:r w:rsidRPr="00317CDF">
          <w:t>15.2.</w:t>
        </w:r>
        <w:r>
          <w:rPr>
            <w:rFonts w:eastAsiaTheme="minorEastAsia"/>
            <w:color w:val="auto"/>
            <w:sz w:val="24"/>
            <w:szCs w:val="24"/>
            <w:lang w:val="en-US"/>
          </w:rPr>
          <w:tab/>
        </w:r>
        <w:r>
          <w:t>Frequency of Maintenance Visits</w:t>
        </w:r>
        <w:r>
          <w:tab/>
        </w:r>
        <w:r>
          <w:fldChar w:fldCharType="begin"/>
        </w:r>
        <w:r>
          <w:instrText xml:space="preserve"> PAGEREF _Toc456181067 \h </w:instrText>
        </w:r>
      </w:ins>
      <w:r>
        <w:fldChar w:fldCharType="separate"/>
      </w:r>
      <w:ins w:id="179" w:author="Michael Hadley" w:date="2016-07-13T13:48:00Z">
        <w:r>
          <w:t>13</w:t>
        </w:r>
        <w:r>
          <w:fldChar w:fldCharType="end"/>
        </w:r>
      </w:ins>
    </w:p>
    <w:p w14:paraId="39650273" w14:textId="77777777" w:rsidR="00776044" w:rsidRDefault="00776044">
      <w:pPr>
        <w:pStyle w:val="TOC2"/>
        <w:rPr>
          <w:ins w:id="180" w:author="Michael Hadley" w:date="2016-07-13T13:48:00Z"/>
          <w:rFonts w:eastAsiaTheme="minorEastAsia"/>
          <w:color w:val="auto"/>
          <w:sz w:val="24"/>
          <w:szCs w:val="24"/>
          <w:lang w:val="en-US"/>
        </w:rPr>
      </w:pPr>
      <w:ins w:id="181" w:author="Michael Hadley" w:date="2016-07-13T13:48:00Z">
        <w:r w:rsidRPr="00317CDF">
          <w:t>15.3.</w:t>
        </w:r>
        <w:r>
          <w:rPr>
            <w:rFonts w:eastAsiaTheme="minorEastAsia"/>
            <w:color w:val="auto"/>
            <w:sz w:val="24"/>
            <w:szCs w:val="24"/>
            <w:lang w:val="en-US"/>
          </w:rPr>
          <w:tab/>
        </w:r>
        <w:r>
          <w:t>Training of Maintenance Personnel</w:t>
        </w:r>
        <w:r>
          <w:tab/>
        </w:r>
        <w:r>
          <w:fldChar w:fldCharType="begin"/>
        </w:r>
        <w:r>
          <w:instrText xml:space="preserve"> PAGEREF _Toc456181068 \h </w:instrText>
        </w:r>
      </w:ins>
      <w:r>
        <w:fldChar w:fldCharType="separate"/>
      </w:r>
      <w:ins w:id="182" w:author="Michael Hadley" w:date="2016-07-13T13:48:00Z">
        <w:r>
          <w:t>13</w:t>
        </w:r>
        <w:r>
          <w:fldChar w:fldCharType="end"/>
        </w:r>
      </w:ins>
    </w:p>
    <w:p w14:paraId="731BCFEA" w14:textId="77777777" w:rsidR="00776044" w:rsidRDefault="00776044">
      <w:pPr>
        <w:pStyle w:val="TOC1"/>
        <w:rPr>
          <w:ins w:id="183" w:author="Michael Hadley" w:date="2016-07-13T13:48:00Z"/>
          <w:rFonts w:eastAsiaTheme="minorEastAsia"/>
          <w:b w:val="0"/>
          <w:color w:val="auto"/>
          <w:sz w:val="24"/>
          <w:szCs w:val="24"/>
          <w:lang w:val="en-US"/>
        </w:rPr>
      </w:pPr>
      <w:ins w:id="184" w:author="Michael Hadley" w:date="2016-07-13T13:48:00Z">
        <w:r w:rsidRPr="00317CDF">
          <w:t>16.</w:t>
        </w:r>
        <w:r>
          <w:rPr>
            <w:rFonts w:eastAsiaTheme="minorEastAsia"/>
            <w:b w:val="0"/>
            <w:color w:val="auto"/>
            <w:sz w:val="24"/>
            <w:szCs w:val="24"/>
            <w:lang w:val="en-US"/>
          </w:rPr>
          <w:tab/>
        </w:r>
        <w:r>
          <w:t>DESIGN LIFE</w:t>
        </w:r>
        <w:r>
          <w:tab/>
        </w:r>
        <w:r>
          <w:fldChar w:fldCharType="begin"/>
        </w:r>
        <w:r>
          <w:instrText xml:space="preserve"> PAGEREF _Toc456181069 \h </w:instrText>
        </w:r>
      </w:ins>
      <w:r>
        <w:fldChar w:fldCharType="separate"/>
      </w:r>
      <w:ins w:id="185" w:author="Michael Hadley" w:date="2016-07-13T13:48:00Z">
        <w:r>
          <w:t>14</w:t>
        </w:r>
        <w:r>
          <w:fldChar w:fldCharType="end"/>
        </w:r>
      </w:ins>
    </w:p>
    <w:p w14:paraId="0D04318E" w14:textId="77777777" w:rsidR="00776044" w:rsidRDefault="00776044">
      <w:pPr>
        <w:pStyle w:val="TOC1"/>
        <w:rPr>
          <w:ins w:id="186" w:author="Michael Hadley" w:date="2016-07-13T13:48:00Z"/>
          <w:rFonts w:eastAsiaTheme="minorEastAsia"/>
          <w:b w:val="0"/>
          <w:color w:val="auto"/>
          <w:sz w:val="24"/>
          <w:szCs w:val="24"/>
          <w:lang w:val="en-US"/>
        </w:rPr>
      </w:pPr>
      <w:ins w:id="187" w:author="Michael Hadley" w:date="2016-07-13T13:48:00Z">
        <w:r w:rsidRPr="00317CDF">
          <w:t>17.</w:t>
        </w:r>
        <w:r>
          <w:rPr>
            <w:rFonts w:eastAsiaTheme="minorEastAsia"/>
            <w:b w:val="0"/>
            <w:color w:val="auto"/>
            <w:sz w:val="24"/>
            <w:szCs w:val="24"/>
            <w:lang w:val="en-US"/>
          </w:rPr>
          <w:tab/>
        </w:r>
        <w:r>
          <w:t>ACRONYMS</w:t>
        </w:r>
        <w:r>
          <w:tab/>
        </w:r>
        <w:r>
          <w:fldChar w:fldCharType="begin"/>
        </w:r>
        <w:r>
          <w:instrText xml:space="preserve"> PAGEREF _Toc456181070 \h </w:instrText>
        </w:r>
      </w:ins>
      <w:r>
        <w:fldChar w:fldCharType="separate"/>
      </w:r>
      <w:ins w:id="188" w:author="Michael Hadley" w:date="2016-07-13T13:48:00Z">
        <w:r>
          <w:t>14</w:t>
        </w:r>
        <w:r>
          <w:fldChar w:fldCharType="end"/>
        </w:r>
      </w:ins>
    </w:p>
    <w:p w14:paraId="74EDDDA3" w14:textId="77777777" w:rsidR="00776044" w:rsidRDefault="00776044">
      <w:pPr>
        <w:pStyle w:val="TOC1"/>
        <w:rPr>
          <w:ins w:id="189" w:author="Michael Hadley" w:date="2016-07-13T13:48:00Z"/>
          <w:rFonts w:eastAsiaTheme="minorEastAsia"/>
          <w:b w:val="0"/>
          <w:color w:val="auto"/>
          <w:sz w:val="24"/>
          <w:szCs w:val="24"/>
          <w:lang w:val="en-US"/>
        </w:rPr>
      </w:pPr>
      <w:ins w:id="190" w:author="Michael Hadley" w:date="2016-07-13T13:48:00Z">
        <w:r w:rsidRPr="00317CDF">
          <w:t>18.</w:t>
        </w:r>
        <w:r>
          <w:rPr>
            <w:rFonts w:eastAsiaTheme="minorEastAsia"/>
            <w:b w:val="0"/>
            <w:color w:val="auto"/>
            <w:sz w:val="24"/>
            <w:szCs w:val="24"/>
            <w:lang w:val="en-US"/>
          </w:rPr>
          <w:tab/>
        </w:r>
        <w:r>
          <w:t>REFERENCES</w:t>
        </w:r>
        <w:r>
          <w:tab/>
        </w:r>
        <w:r>
          <w:fldChar w:fldCharType="begin"/>
        </w:r>
        <w:r>
          <w:instrText xml:space="preserve"> PAGEREF _Toc456181071 \h </w:instrText>
        </w:r>
      </w:ins>
      <w:r>
        <w:fldChar w:fldCharType="separate"/>
      </w:r>
      <w:ins w:id="191" w:author="Michael Hadley" w:date="2016-07-13T13:48:00Z">
        <w:r>
          <w:t>14</w:t>
        </w:r>
        <w:r>
          <w:fldChar w:fldCharType="end"/>
        </w:r>
      </w:ins>
    </w:p>
    <w:p w14:paraId="645CBA3D" w14:textId="77777777" w:rsidR="00776044" w:rsidRDefault="00776044">
      <w:pPr>
        <w:pStyle w:val="TOC4"/>
        <w:rPr>
          <w:ins w:id="192" w:author="Michael Hadley" w:date="2016-07-13T13:48:00Z"/>
          <w:rFonts w:eastAsiaTheme="minorEastAsia"/>
          <w:b w:val="0"/>
          <w:noProof/>
          <w:color w:val="auto"/>
          <w:sz w:val="24"/>
          <w:szCs w:val="24"/>
          <w:lang w:val="en-US"/>
        </w:rPr>
      </w:pPr>
      <w:ins w:id="193" w:author="Michael Hadley" w:date="2016-07-13T13:48:00Z">
        <w:r w:rsidRPr="00317CDF">
          <w:rPr>
            <w:noProof/>
            <w:u w:color="407EC9"/>
          </w:rPr>
          <w:t>ANNEX A</w:t>
        </w:r>
        <w:r>
          <w:rPr>
            <w:rFonts w:eastAsiaTheme="minorEastAsia"/>
            <w:b w:val="0"/>
            <w:noProof/>
            <w:color w:val="auto"/>
            <w:sz w:val="24"/>
            <w:szCs w:val="24"/>
            <w:lang w:val="en-US"/>
          </w:rPr>
          <w:tab/>
        </w:r>
        <w:r>
          <w:rPr>
            <w:noProof/>
          </w:rPr>
          <w:t>PHOTOVOLTAIC POWER</w:t>
        </w:r>
        <w:r>
          <w:rPr>
            <w:noProof/>
          </w:rPr>
          <w:tab/>
        </w:r>
        <w:r>
          <w:rPr>
            <w:noProof/>
          </w:rPr>
          <w:fldChar w:fldCharType="begin"/>
        </w:r>
        <w:r>
          <w:rPr>
            <w:noProof/>
          </w:rPr>
          <w:instrText xml:space="preserve"> PAGEREF _Toc456181072 \h </w:instrText>
        </w:r>
      </w:ins>
      <w:r>
        <w:rPr>
          <w:noProof/>
        </w:rPr>
      </w:r>
      <w:r>
        <w:rPr>
          <w:noProof/>
        </w:rPr>
        <w:fldChar w:fldCharType="separate"/>
      </w:r>
      <w:ins w:id="194" w:author="Michael Hadley" w:date="2016-07-13T13:48:00Z">
        <w:r>
          <w:rPr>
            <w:noProof/>
          </w:rPr>
          <w:t>15</w:t>
        </w:r>
        <w:r>
          <w:rPr>
            <w:noProof/>
          </w:rPr>
          <w:fldChar w:fldCharType="end"/>
        </w:r>
      </w:ins>
    </w:p>
    <w:p w14:paraId="54619219" w14:textId="77777777" w:rsidR="00776044" w:rsidRDefault="00776044">
      <w:pPr>
        <w:pStyle w:val="TOC4"/>
        <w:rPr>
          <w:ins w:id="195" w:author="Michael Hadley" w:date="2016-07-13T13:48:00Z"/>
          <w:rFonts w:eastAsiaTheme="minorEastAsia"/>
          <w:b w:val="0"/>
          <w:noProof/>
          <w:color w:val="auto"/>
          <w:sz w:val="24"/>
          <w:szCs w:val="24"/>
          <w:lang w:val="en-US"/>
        </w:rPr>
      </w:pPr>
      <w:ins w:id="196" w:author="Michael Hadley" w:date="2016-07-13T13:48:00Z">
        <w:r w:rsidRPr="00317CDF">
          <w:rPr>
            <w:noProof/>
            <w:u w:color="407EC9"/>
          </w:rPr>
          <w:t>ANNEX B</w:t>
        </w:r>
        <w:r>
          <w:rPr>
            <w:rFonts w:eastAsiaTheme="minorEastAsia"/>
            <w:b w:val="0"/>
            <w:noProof/>
            <w:color w:val="auto"/>
            <w:sz w:val="24"/>
            <w:szCs w:val="24"/>
            <w:lang w:val="en-US"/>
          </w:rPr>
          <w:tab/>
        </w:r>
        <w:r>
          <w:rPr>
            <w:noProof/>
          </w:rPr>
          <w:t>WIND GENERATION</w:t>
        </w:r>
        <w:r>
          <w:rPr>
            <w:noProof/>
          </w:rPr>
          <w:tab/>
        </w:r>
        <w:r>
          <w:rPr>
            <w:noProof/>
          </w:rPr>
          <w:fldChar w:fldCharType="begin"/>
        </w:r>
        <w:r>
          <w:rPr>
            <w:noProof/>
          </w:rPr>
          <w:instrText xml:space="preserve"> PAGEREF _Toc456181073 \h </w:instrText>
        </w:r>
      </w:ins>
      <w:r>
        <w:rPr>
          <w:noProof/>
        </w:rPr>
      </w:r>
      <w:r>
        <w:rPr>
          <w:noProof/>
        </w:rPr>
        <w:fldChar w:fldCharType="separate"/>
      </w:r>
      <w:ins w:id="197" w:author="Michael Hadley" w:date="2016-07-13T13:48:00Z">
        <w:r>
          <w:rPr>
            <w:noProof/>
          </w:rPr>
          <w:t>18</w:t>
        </w:r>
        <w:r>
          <w:rPr>
            <w:noProof/>
          </w:rPr>
          <w:fldChar w:fldCharType="end"/>
        </w:r>
      </w:ins>
    </w:p>
    <w:p w14:paraId="3E2E9E0D" w14:textId="77777777" w:rsidR="00776044" w:rsidRDefault="00776044">
      <w:pPr>
        <w:pStyle w:val="TOC4"/>
        <w:rPr>
          <w:ins w:id="198" w:author="Michael Hadley" w:date="2016-07-13T13:48:00Z"/>
          <w:rFonts w:eastAsiaTheme="minorEastAsia"/>
          <w:b w:val="0"/>
          <w:noProof/>
          <w:color w:val="auto"/>
          <w:sz w:val="24"/>
          <w:szCs w:val="24"/>
          <w:lang w:val="en-US"/>
        </w:rPr>
      </w:pPr>
      <w:ins w:id="199" w:author="Michael Hadley" w:date="2016-07-13T13:48:00Z">
        <w:r w:rsidRPr="00317CDF">
          <w:rPr>
            <w:noProof/>
            <w:u w:color="407EC9"/>
          </w:rPr>
          <w:t>ANNEX C</w:t>
        </w:r>
        <w:r>
          <w:rPr>
            <w:rFonts w:eastAsiaTheme="minorEastAsia"/>
            <w:b w:val="0"/>
            <w:noProof/>
            <w:color w:val="auto"/>
            <w:sz w:val="24"/>
            <w:szCs w:val="24"/>
            <w:lang w:val="en-US"/>
          </w:rPr>
          <w:tab/>
        </w:r>
        <w:r>
          <w:rPr>
            <w:noProof/>
          </w:rPr>
          <w:t>GENERATORS</w:t>
        </w:r>
        <w:r>
          <w:rPr>
            <w:noProof/>
          </w:rPr>
          <w:tab/>
        </w:r>
        <w:r>
          <w:rPr>
            <w:noProof/>
          </w:rPr>
          <w:fldChar w:fldCharType="begin"/>
        </w:r>
        <w:r>
          <w:rPr>
            <w:noProof/>
          </w:rPr>
          <w:instrText xml:space="preserve"> PAGEREF _Toc456181074 \h </w:instrText>
        </w:r>
      </w:ins>
      <w:r>
        <w:rPr>
          <w:noProof/>
        </w:rPr>
      </w:r>
      <w:r>
        <w:rPr>
          <w:noProof/>
        </w:rPr>
        <w:fldChar w:fldCharType="separate"/>
      </w:r>
      <w:ins w:id="200" w:author="Michael Hadley" w:date="2016-07-13T13:48:00Z">
        <w:r>
          <w:rPr>
            <w:noProof/>
          </w:rPr>
          <w:t>19</w:t>
        </w:r>
        <w:r>
          <w:rPr>
            <w:noProof/>
          </w:rPr>
          <w:fldChar w:fldCharType="end"/>
        </w:r>
      </w:ins>
    </w:p>
    <w:p w14:paraId="1D7231D1" w14:textId="77777777" w:rsidR="00776044" w:rsidRDefault="00776044">
      <w:pPr>
        <w:pStyle w:val="TOC4"/>
        <w:rPr>
          <w:ins w:id="201" w:author="Michael Hadley" w:date="2016-07-13T13:48:00Z"/>
          <w:rFonts w:eastAsiaTheme="minorEastAsia"/>
          <w:b w:val="0"/>
          <w:noProof/>
          <w:color w:val="auto"/>
          <w:sz w:val="24"/>
          <w:szCs w:val="24"/>
          <w:lang w:val="en-US"/>
        </w:rPr>
      </w:pPr>
      <w:ins w:id="202" w:author="Michael Hadley" w:date="2016-07-13T13:48:00Z">
        <w:r w:rsidRPr="00317CDF">
          <w:rPr>
            <w:noProof/>
            <w:u w:color="407EC9"/>
          </w:rPr>
          <w:t>ANNEX D</w:t>
        </w:r>
        <w:r>
          <w:rPr>
            <w:rFonts w:eastAsiaTheme="minorEastAsia"/>
            <w:b w:val="0"/>
            <w:noProof/>
            <w:color w:val="auto"/>
            <w:sz w:val="24"/>
            <w:szCs w:val="24"/>
            <w:lang w:val="en-US"/>
          </w:rPr>
          <w:tab/>
        </w:r>
        <w:r>
          <w:rPr>
            <w:noProof/>
          </w:rPr>
          <w:t>FUEL CELLS</w:t>
        </w:r>
        <w:r>
          <w:rPr>
            <w:noProof/>
          </w:rPr>
          <w:tab/>
        </w:r>
        <w:r>
          <w:rPr>
            <w:noProof/>
          </w:rPr>
          <w:fldChar w:fldCharType="begin"/>
        </w:r>
        <w:r>
          <w:rPr>
            <w:noProof/>
          </w:rPr>
          <w:instrText xml:space="preserve"> PAGEREF _Toc456181075 \h </w:instrText>
        </w:r>
      </w:ins>
      <w:r>
        <w:rPr>
          <w:noProof/>
        </w:rPr>
      </w:r>
      <w:r>
        <w:rPr>
          <w:noProof/>
        </w:rPr>
        <w:fldChar w:fldCharType="separate"/>
      </w:r>
      <w:ins w:id="203" w:author="Michael Hadley" w:date="2016-07-13T13:48:00Z">
        <w:r>
          <w:rPr>
            <w:noProof/>
          </w:rPr>
          <w:t>20</w:t>
        </w:r>
        <w:r>
          <w:rPr>
            <w:noProof/>
          </w:rPr>
          <w:fldChar w:fldCharType="end"/>
        </w:r>
      </w:ins>
    </w:p>
    <w:p w14:paraId="40EDD147" w14:textId="77777777" w:rsidR="00776044" w:rsidRDefault="00776044">
      <w:pPr>
        <w:pStyle w:val="TOC4"/>
        <w:rPr>
          <w:ins w:id="204" w:author="Michael Hadley" w:date="2016-07-13T13:48:00Z"/>
          <w:rFonts w:eastAsiaTheme="minorEastAsia"/>
          <w:b w:val="0"/>
          <w:noProof/>
          <w:color w:val="auto"/>
          <w:sz w:val="24"/>
          <w:szCs w:val="24"/>
          <w:lang w:val="en-US"/>
        </w:rPr>
      </w:pPr>
      <w:ins w:id="205" w:author="Michael Hadley" w:date="2016-07-13T13:48:00Z">
        <w:r w:rsidRPr="00317CDF">
          <w:rPr>
            <w:noProof/>
            <w:u w:color="407EC9"/>
          </w:rPr>
          <w:t>ANNEX E</w:t>
        </w:r>
        <w:r>
          <w:rPr>
            <w:rFonts w:eastAsiaTheme="minorEastAsia"/>
            <w:b w:val="0"/>
            <w:noProof/>
            <w:color w:val="auto"/>
            <w:sz w:val="24"/>
            <w:szCs w:val="24"/>
            <w:lang w:val="en-US"/>
          </w:rPr>
          <w:tab/>
        </w:r>
        <w:r>
          <w:rPr>
            <w:noProof/>
          </w:rPr>
          <w:t>MAINS</w:t>
        </w:r>
        <w:r>
          <w:rPr>
            <w:noProof/>
          </w:rPr>
          <w:tab/>
        </w:r>
        <w:r>
          <w:rPr>
            <w:noProof/>
          </w:rPr>
          <w:fldChar w:fldCharType="begin"/>
        </w:r>
        <w:r>
          <w:rPr>
            <w:noProof/>
          </w:rPr>
          <w:instrText xml:space="preserve"> PAGEREF _Toc456181076 \h </w:instrText>
        </w:r>
      </w:ins>
      <w:r>
        <w:rPr>
          <w:noProof/>
        </w:rPr>
      </w:r>
      <w:r>
        <w:rPr>
          <w:noProof/>
        </w:rPr>
        <w:fldChar w:fldCharType="separate"/>
      </w:r>
      <w:ins w:id="206" w:author="Michael Hadley" w:date="2016-07-13T13:48:00Z">
        <w:r>
          <w:rPr>
            <w:noProof/>
          </w:rPr>
          <w:t>21</w:t>
        </w:r>
        <w:r>
          <w:rPr>
            <w:noProof/>
          </w:rPr>
          <w:fldChar w:fldCharType="end"/>
        </w:r>
      </w:ins>
    </w:p>
    <w:p w14:paraId="7E826D07" w14:textId="77777777" w:rsidR="00776044" w:rsidRDefault="00776044">
      <w:pPr>
        <w:pStyle w:val="TOC4"/>
        <w:rPr>
          <w:ins w:id="207" w:author="Michael Hadley" w:date="2016-07-13T13:48:00Z"/>
          <w:rFonts w:eastAsiaTheme="minorEastAsia"/>
          <w:b w:val="0"/>
          <w:noProof/>
          <w:color w:val="auto"/>
          <w:sz w:val="24"/>
          <w:szCs w:val="24"/>
          <w:lang w:val="en-US"/>
        </w:rPr>
      </w:pPr>
      <w:ins w:id="208" w:author="Michael Hadley" w:date="2016-07-13T13:48:00Z">
        <w:r w:rsidRPr="00317CDF">
          <w:rPr>
            <w:noProof/>
            <w:u w:color="407EC9"/>
          </w:rPr>
          <w:t>ANNEX F</w:t>
        </w:r>
        <w:r>
          <w:rPr>
            <w:rFonts w:eastAsiaTheme="minorEastAsia"/>
            <w:b w:val="0"/>
            <w:noProof/>
            <w:color w:val="auto"/>
            <w:sz w:val="24"/>
            <w:szCs w:val="24"/>
            <w:lang w:val="en-US"/>
          </w:rPr>
          <w:tab/>
        </w:r>
        <w:r>
          <w:rPr>
            <w:noProof/>
          </w:rPr>
          <w:t>WAVE GENERATOR</w:t>
        </w:r>
        <w:r>
          <w:rPr>
            <w:noProof/>
          </w:rPr>
          <w:tab/>
        </w:r>
        <w:r>
          <w:rPr>
            <w:noProof/>
          </w:rPr>
          <w:fldChar w:fldCharType="begin"/>
        </w:r>
        <w:r>
          <w:rPr>
            <w:noProof/>
          </w:rPr>
          <w:instrText xml:space="preserve"> PAGEREF _Toc456181077 \h </w:instrText>
        </w:r>
      </w:ins>
      <w:r>
        <w:rPr>
          <w:noProof/>
        </w:rPr>
      </w:r>
      <w:r>
        <w:rPr>
          <w:noProof/>
        </w:rPr>
        <w:fldChar w:fldCharType="separate"/>
      </w:r>
      <w:ins w:id="209" w:author="Michael Hadley" w:date="2016-07-13T13:48:00Z">
        <w:r>
          <w:rPr>
            <w:noProof/>
          </w:rPr>
          <w:t>22</w:t>
        </w:r>
        <w:r>
          <w:rPr>
            <w:noProof/>
          </w:rPr>
          <w:fldChar w:fldCharType="end"/>
        </w:r>
      </w:ins>
    </w:p>
    <w:p w14:paraId="405A7354" w14:textId="77777777" w:rsidR="00642025" w:rsidRPr="00F50599" w:rsidRDefault="004A4EC4" w:rsidP="0093492E">
      <w:pPr>
        <w:rPr>
          <w:b/>
          <w:color w:val="00558C" w:themeColor="accent1"/>
          <w:sz w:val="22"/>
        </w:rPr>
      </w:pPr>
      <w:r w:rsidRPr="00F50599">
        <w:rPr>
          <w:rFonts w:eastAsia="Times New Roman" w:cs="Times New Roman"/>
          <w:b/>
          <w:color w:val="00558C" w:themeColor="accent1"/>
          <w:sz w:val="22"/>
          <w:szCs w:val="20"/>
        </w:rPr>
        <w:fldChar w:fldCharType="end"/>
      </w:r>
    </w:p>
    <w:p w14:paraId="69073E2C" w14:textId="77777777" w:rsidR="0078486B" w:rsidRPr="00F50599" w:rsidRDefault="002F265A" w:rsidP="00C9558A">
      <w:pPr>
        <w:pStyle w:val="ListofFigures"/>
      </w:pPr>
      <w:r w:rsidRPr="00F50599">
        <w:t>List of Tables</w:t>
      </w:r>
    </w:p>
    <w:p w14:paraId="5CC97FD7" w14:textId="77777777" w:rsidR="00776044" w:rsidRDefault="00923B4D">
      <w:pPr>
        <w:pStyle w:val="TableofFigures"/>
        <w:rPr>
          <w:ins w:id="210" w:author="Michael Hadley" w:date="2016-07-13T13:48:00Z"/>
          <w:rFonts w:eastAsiaTheme="minorEastAsia"/>
          <w:i w:val="0"/>
          <w:noProof/>
          <w:sz w:val="24"/>
          <w:szCs w:val="24"/>
          <w:lang w:val="en-US"/>
        </w:rPr>
      </w:pPr>
      <w:r w:rsidRPr="00F50599">
        <w:fldChar w:fldCharType="begin"/>
      </w:r>
      <w:r w:rsidRPr="00F50599">
        <w:instrText xml:space="preserve"> TOC \t "Table caption" \c </w:instrText>
      </w:r>
      <w:r w:rsidRPr="00F50599">
        <w:fldChar w:fldCharType="separate"/>
      </w:r>
      <w:ins w:id="211" w:author="Michael Hadley" w:date="2016-07-13T13:48:00Z">
        <w:r w:rsidR="00776044">
          <w:rPr>
            <w:noProof/>
          </w:rPr>
          <w:t>Table 1</w:t>
        </w:r>
        <w:r w:rsidR="00776044">
          <w:rPr>
            <w:rFonts w:eastAsiaTheme="minorEastAsia"/>
            <w:i w:val="0"/>
            <w:noProof/>
            <w:sz w:val="24"/>
            <w:szCs w:val="24"/>
            <w:lang w:val="en-US"/>
          </w:rPr>
          <w:tab/>
        </w:r>
        <w:r w:rsidR="00776044">
          <w:rPr>
            <w:noProof/>
          </w:rPr>
          <w:t>Power sources combination possibilities</w:t>
        </w:r>
        <w:r w:rsidR="00776044">
          <w:rPr>
            <w:noProof/>
          </w:rPr>
          <w:tab/>
        </w:r>
        <w:r w:rsidR="00776044">
          <w:rPr>
            <w:noProof/>
          </w:rPr>
          <w:fldChar w:fldCharType="begin"/>
        </w:r>
        <w:r w:rsidR="00776044">
          <w:rPr>
            <w:noProof/>
          </w:rPr>
          <w:instrText xml:space="preserve"> PAGEREF _Toc456181078 \h </w:instrText>
        </w:r>
      </w:ins>
      <w:r w:rsidR="00776044">
        <w:rPr>
          <w:noProof/>
        </w:rPr>
      </w:r>
      <w:r w:rsidR="00776044">
        <w:rPr>
          <w:noProof/>
        </w:rPr>
        <w:fldChar w:fldCharType="separate"/>
      </w:r>
      <w:ins w:id="212" w:author="Michael Hadley" w:date="2016-07-13T13:48:00Z">
        <w:r w:rsidR="00776044">
          <w:rPr>
            <w:noProof/>
          </w:rPr>
          <w:t>10</w:t>
        </w:r>
        <w:r w:rsidR="00776044">
          <w:rPr>
            <w:noProof/>
          </w:rPr>
          <w:fldChar w:fldCharType="end"/>
        </w:r>
      </w:ins>
    </w:p>
    <w:p w14:paraId="5CE4D0BC" w14:textId="4F9B597C" w:rsidR="00134258" w:rsidRPr="00F50599" w:rsidRDefault="00923B4D" w:rsidP="00134258">
      <w:pPr>
        <w:pStyle w:val="BodyText"/>
        <w:rPr>
          <w:lang w:val="en-GB"/>
        </w:rPr>
      </w:pPr>
      <w:r w:rsidRPr="00F50599">
        <w:rPr>
          <w:lang w:val="en-GB"/>
        </w:rPr>
        <w:fldChar w:fldCharType="end"/>
      </w:r>
    </w:p>
    <w:p w14:paraId="570D6FCB" w14:textId="1942BDEF" w:rsidR="00B07717" w:rsidRPr="00F50599" w:rsidRDefault="00B07717" w:rsidP="007D1805">
      <w:pPr>
        <w:pStyle w:val="TableofFigures"/>
      </w:pPr>
    </w:p>
    <w:p w14:paraId="3986B4E9" w14:textId="77777777" w:rsidR="00790277" w:rsidRPr="00F50599" w:rsidRDefault="00790277" w:rsidP="003274DB">
      <w:pPr>
        <w:sectPr w:rsidR="00790277" w:rsidRPr="00F50599"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7FD71346" w14:textId="77777777" w:rsidR="004944C8" w:rsidRPr="00F50599" w:rsidRDefault="00ED4450" w:rsidP="00DE2814">
      <w:pPr>
        <w:pStyle w:val="Heading1"/>
      </w:pPr>
      <w:bookmarkStart w:id="216" w:name="_Toc456181013"/>
      <w:r w:rsidRPr="00F50599">
        <w:lastRenderedPageBreak/>
        <w:t>INTRODUCTION</w:t>
      </w:r>
      <w:bookmarkEnd w:id="216"/>
    </w:p>
    <w:p w14:paraId="790B7351" w14:textId="77777777" w:rsidR="004944C8" w:rsidRPr="00F50599" w:rsidRDefault="004944C8" w:rsidP="004944C8">
      <w:pPr>
        <w:pStyle w:val="Heading1separatationline"/>
      </w:pPr>
    </w:p>
    <w:p w14:paraId="4753D340" w14:textId="77777777" w:rsidR="00A524B5" w:rsidRPr="00F50599" w:rsidRDefault="00B57DBE" w:rsidP="006744D8">
      <w:pPr>
        <w:pStyle w:val="Heading2"/>
      </w:pPr>
      <w:bookmarkStart w:id="217" w:name="_Toc456181014"/>
      <w:r w:rsidRPr="00F50599">
        <w:t>Scope &amp; Purpose</w:t>
      </w:r>
      <w:bookmarkEnd w:id="217"/>
    </w:p>
    <w:p w14:paraId="75DC1C95" w14:textId="77777777" w:rsidR="00A524B5" w:rsidRPr="00F50599" w:rsidRDefault="00A524B5" w:rsidP="00A524B5">
      <w:pPr>
        <w:pStyle w:val="Heading2separationline"/>
      </w:pPr>
    </w:p>
    <w:p w14:paraId="18417445" w14:textId="77777777" w:rsidR="00B57DBE" w:rsidRPr="00F50599" w:rsidRDefault="00B57DBE" w:rsidP="00B57DBE">
      <w:pPr>
        <w:pStyle w:val="BodyText"/>
        <w:rPr>
          <w:lang w:val="en-GB"/>
        </w:rPr>
      </w:pPr>
      <w:r w:rsidRPr="00F50599">
        <w:rPr>
          <w:lang w:val="en-GB"/>
        </w:rPr>
        <w:t>This guideline replaces IALA Guideline 1044 on Renewable Energy Sources for Aids to Navigation (June 2005) and includes text from IALA Guideline 1042 on Power Sources for Aids to Navigation (December 2004), which it also replaces.</w:t>
      </w:r>
    </w:p>
    <w:p w14:paraId="22164386" w14:textId="77777777" w:rsidR="00B57DBE" w:rsidRPr="00F50599" w:rsidRDefault="00B57DBE" w:rsidP="00B57DBE">
      <w:pPr>
        <w:pStyle w:val="BodyText"/>
        <w:rPr>
          <w:lang w:val="en-GB"/>
        </w:rPr>
      </w:pPr>
      <w:r w:rsidRPr="00F50599">
        <w:rPr>
          <w:lang w:val="en-GB"/>
        </w:rPr>
        <w:t>This guideline provides guidance on the design and selection of power sources.  While this document gives general recommendations, product manufacturers may provide specific instructions for selection, operation and maintenance of equipment.</w:t>
      </w:r>
    </w:p>
    <w:p w14:paraId="4B2937F5" w14:textId="77777777" w:rsidR="00B57DBE" w:rsidRPr="00F50599" w:rsidRDefault="00B57DBE" w:rsidP="00B57DBE">
      <w:pPr>
        <w:pStyle w:val="BodyText"/>
        <w:rPr>
          <w:lang w:val="en-GB"/>
        </w:rPr>
      </w:pPr>
      <w:r w:rsidRPr="00F50599">
        <w:rPr>
          <w:lang w:val="en-GB"/>
        </w:rPr>
        <w:t>This guideline is meant to assist users to properly select and maintain power sources used in Marine Aids to Navigation systems.</w:t>
      </w:r>
    </w:p>
    <w:p w14:paraId="07548866" w14:textId="26D222A5" w:rsidR="00B57DBE" w:rsidRPr="00F50599" w:rsidRDefault="00B57DBE" w:rsidP="00A75C10">
      <w:pPr>
        <w:pStyle w:val="Heading2"/>
      </w:pPr>
      <w:bookmarkStart w:id="218" w:name="_Toc456181015"/>
      <w:r w:rsidRPr="00F50599">
        <w:t>Practical Guide to Choice of Energy Systems</w:t>
      </w:r>
      <w:bookmarkEnd w:id="218"/>
    </w:p>
    <w:p w14:paraId="6687E96F" w14:textId="77777777" w:rsidR="00A75C10" w:rsidRPr="00F50599" w:rsidRDefault="00A75C10" w:rsidP="00A75C10">
      <w:pPr>
        <w:pStyle w:val="Heading2separationline"/>
      </w:pPr>
    </w:p>
    <w:p w14:paraId="51017517" w14:textId="77777777" w:rsidR="00B57DBE" w:rsidRPr="00F50599" w:rsidRDefault="00B57DBE" w:rsidP="00B57DBE">
      <w:pPr>
        <w:pStyle w:val="BodyText"/>
        <w:rPr>
          <w:lang w:val="en-GB"/>
        </w:rPr>
      </w:pPr>
      <w:r w:rsidRPr="00F50599">
        <w:rPr>
          <w:lang w:val="en-GB"/>
        </w:rPr>
        <w:t>Table 1 of section IALA1067-0 Selection of Power Systems for Aids to Navigation and Associated Equipment is intended to assist in the selection of power systems for required types and sizes of loads, however these are only approximate indications.</w:t>
      </w:r>
    </w:p>
    <w:p w14:paraId="3FF5CA7F" w14:textId="07132AD5" w:rsidR="00B57DBE" w:rsidRPr="00F50599" w:rsidRDefault="00B57DBE" w:rsidP="00A75C10">
      <w:pPr>
        <w:pStyle w:val="Heading1"/>
      </w:pPr>
      <w:bookmarkStart w:id="219" w:name="_Toc456181016"/>
      <w:r w:rsidRPr="00F50599">
        <w:t>HOW TO USE THIS GUIDELINE</w:t>
      </w:r>
      <w:bookmarkEnd w:id="219"/>
    </w:p>
    <w:p w14:paraId="055EE940" w14:textId="77777777" w:rsidR="00A75C10" w:rsidRPr="00F50599" w:rsidRDefault="00A75C10" w:rsidP="00A75C10">
      <w:pPr>
        <w:pStyle w:val="Heading1separatationline"/>
      </w:pPr>
    </w:p>
    <w:p w14:paraId="53664D7E" w14:textId="77777777" w:rsidR="00B57DBE" w:rsidRPr="00F50599" w:rsidRDefault="00B57DBE" w:rsidP="00B57DBE">
      <w:pPr>
        <w:pStyle w:val="BodyText"/>
        <w:rPr>
          <w:lang w:val="en-GB"/>
        </w:rPr>
      </w:pPr>
      <w:r w:rsidRPr="00F50599">
        <w:rPr>
          <w:lang w:val="en-GB"/>
        </w:rPr>
        <w:t>This document is part of a set of guidelines and needs to be read in conjunction with the following documents:</w:t>
      </w:r>
    </w:p>
    <w:p w14:paraId="16B7AF12" w14:textId="2526F4BF" w:rsidR="00B57DBE" w:rsidRPr="00F50599" w:rsidRDefault="00B57DBE" w:rsidP="00A75C10">
      <w:pPr>
        <w:pStyle w:val="BodyText"/>
        <w:ind w:left="567"/>
        <w:rPr>
          <w:lang w:val="en-GB"/>
        </w:rPr>
      </w:pPr>
      <w:r w:rsidRPr="00F50599">
        <w:rPr>
          <w:lang w:val="en-GB"/>
        </w:rPr>
        <w:t>IALA Guideline 1067-0 Selection of Power Systems for Aids to Navigation and Associated Equipment</w:t>
      </w:r>
      <w:r w:rsidR="00A75C10" w:rsidRPr="00F50599">
        <w:rPr>
          <w:lang w:val="en-GB"/>
        </w:rPr>
        <w:t>.</w:t>
      </w:r>
    </w:p>
    <w:p w14:paraId="1FC40648" w14:textId="62881B93" w:rsidR="00B57DBE" w:rsidRPr="00F50599" w:rsidRDefault="00B57DBE" w:rsidP="00A75C10">
      <w:pPr>
        <w:pStyle w:val="BodyText"/>
        <w:ind w:left="567"/>
        <w:rPr>
          <w:lang w:val="en-GB"/>
        </w:rPr>
      </w:pPr>
      <w:r w:rsidRPr="00F50599">
        <w:rPr>
          <w:lang w:val="en-GB"/>
        </w:rPr>
        <w:t>IALA Guideline 1067-1 Total Electric Loads of AtoN</w:t>
      </w:r>
      <w:r w:rsidR="00A75C10" w:rsidRPr="00F50599">
        <w:rPr>
          <w:lang w:val="en-GB"/>
        </w:rPr>
        <w:t>.</w:t>
      </w:r>
    </w:p>
    <w:p w14:paraId="3E31A93C" w14:textId="1A96CE97" w:rsidR="00B57DBE" w:rsidRPr="00F50599" w:rsidRDefault="00B57DBE" w:rsidP="00A75C10">
      <w:pPr>
        <w:pStyle w:val="BodyText"/>
        <w:ind w:left="567"/>
        <w:rPr>
          <w:lang w:val="en-GB"/>
        </w:rPr>
      </w:pPr>
      <w:r w:rsidRPr="00F50599">
        <w:rPr>
          <w:lang w:val="en-GB"/>
        </w:rPr>
        <w:t>IALA Guideline 1067-3 Electrical Energy Storage for AtoN</w:t>
      </w:r>
      <w:r w:rsidR="00A75C10" w:rsidRPr="00F50599">
        <w:rPr>
          <w:lang w:val="en-GB"/>
        </w:rPr>
        <w:t>.</w:t>
      </w:r>
    </w:p>
    <w:p w14:paraId="12363BAA" w14:textId="268037D2" w:rsidR="00B57DBE" w:rsidRPr="00F50599" w:rsidRDefault="00B57DBE" w:rsidP="00A75C10">
      <w:pPr>
        <w:pStyle w:val="Heading1"/>
      </w:pPr>
      <w:bookmarkStart w:id="220" w:name="_Toc456181017"/>
      <w:r w:rsidRPr="00F50599">
        <w:t>ALTERNATING CURRENT (AC) UTILITY POWER</w:t>
      </w:r>
      <w:bookmarkEnd w:id="220"/>
    </w:p>
    <w:p w14:paraId="1FEA3946" w14:textId="77777777" w:rsidR="00A75C10" w:rsidRPr="00F50599" w:rsidRDefault="00A75C10" w:rsidP="00A75C10">
      <w:pPr>
        <w:pStyle w:val="Heading1separatationline"/>
      </w:pPr>
    </w:p>
    <w:p w14:paraId="459BAC91" w14:textId="77A3FEEE" w:rsidR="00B57DBE" w:rsidRPr="00F50599" w:rsidRDefault="00B57DBE" w:rsidP="00A75C10">
      <w:pPr>
        <w:pStyle w:val="Heading2"/>
      </w:pPr>
      <w:bookmarkStart w:id="221" w:name="_Toc456181018"/>
      <w:r w:rsidRPr="00F50599">
        <w:t>General</w:t>
      </w:r>
      <w:bookmarkEnd w:id="221"/>
    </w:p>
    <w:p w14:paraId="6977DBC2" w14:textId="77777777" w:rsidR="00A75C10" w:rsidRPr="00F50599" w:rsidRDefault="00A75C10" w:rsidP="00A75C10">
      <w:pPr>
        <w:pStyle w:val="Heading2separationline"/>
      </w:pPr>
    </w:p>
    <w:p w14:paraId="00381F48" w14:textId="77777777" w:rsidR="00B57DBE" w:rsidRPr="00F50599" w:rsidRDefault="00B57DBE" w:rsidP="00B57DBE">
      <w:pPr>
        <w:pStyle w:val="BodyText"/>
        <w:rPr>
          <w:lang w:val="en-GB"/>
        </w:rPr>
      </w:pPr>
      <w:r w:rsidRPr="00F50599">
        <w:rPr>
          <w:lang w:val="en-GB"/>
        </w:rPr>
        <w:t>The availability of AC utility power at or near the site should be the first consideration.  Where AC power is available, it should be the preferred source of energy.  Backup systems should be installed in order to prevent AtoN failure in case of power outage.</w:t>
      </w:r>
    </w:p>
    <w:p w14:paraId="0414B027" w14:textId="36367F83" w:rsidR="00B57DBE" w:rsidRPr="00F50599" w:rsidRDefault="00B57DBE" w:rsidP="00A75C10">
      <w:pPr>
        <w:pStyle w:val="Heading2"/>
      </w:pPr>
      <w:bookmarkStart w:id="222" w:name="_Toc456181019"/>
      <w:r w:rsidRPr="00F50599">
        <w:t>Advantages</w:t>
      </w:r>
      <w:bookmarkEnd w:id="222"/>
    </w:p>
    <w:p w14:paraId="63C69CDA" w14:textId="77777777" w:rsidR="00A75C10" w:rsidRPr="00F50599" w:rsidRDefault="00A75C10" w:rsidP="00A75C10">
      <w:pPr>
        <w:pStyle w:val="Heading2separationline"/>
      </w:pPr>
    </w:p>
    <w:p w14:paraId="28B674FA" w14:textId="138397E6" w:rsidR="00B57DBE" w:rsidRPr="00F50599" w:rsidRDefault="00B57DBE" w:rsidP="00A75C10">
      <w:pPr>
        <w:pStyle w:val="Bullet1"/>
      </w:pPr>
      <w:r w:rsidRPr="00F50599">
        <w:t>Load on the system is not critical;</w:t>
      </w:r>
    </w:p>
    <w:p w14:paraId="7AB2747E" w14:textId="3A670E7F" w:rsidR="00B57DBE" w:rsidRPr="00F50599" w:rsidRDefault="00B57DBE" w:rsidP="00A75C10">
      <w:pPr>
        <w:pStyle w:val="Bullet1"/>
      </w:pPr>
      <w:r w:rsidRPr="00F50599">
        <w:t>Low capital and running costs;</w:t>
      </w:r>
    </w:p>
    <w:p w14:paraId="2B2BFF59" w14:textId="1EA403F7" w:rsidR="00B57DBE" w:rsidRPr="00F50599" w:rsidRDefault="00B57DBE" w:rsidP="00A75C10">
      <w:pPr>
        <w:pStyle w:val="Bullet1"/>
      </w:pPr>
      <w:r w:rsidRPr="00F50599">
        <w:t>Low maintenance.</w:t>
      </w:r>
    </w:p>
    <w:p w14:paraId="51EFB50D" w14:textId="557C5659" w:rsidR="00B57DBE" w:rsidRPr="00F50599" w:rsidRDefault="00B57DBE" w:rsidP="00A75C10">
      <w:pPr>
        <w:pStyle w:val="Heading2"/>
      </w:pPr>
      <w:bookmarkStart w:id="223" w:name="_Toc456181020"/>
      <w:r w:rsidRPr="00F50599">
        <w:t>Disadvantages</w:t>
      </w:r>
      <w:bookmarkEnd w:id="223"/>
    </w:p>
    <w:p w14:paraId="1E09778A" w14:textId="77777777" w:rsidR="00A75C10" w:rsidRPr="00F50599" w:rsidRDefault="00A75C10" w:rsidP="00A75C10">
      <w:pPr>
        <w:pStyle w:val="Heading2separationline"/>
      </w:pPr>
    </w:p>
    <w:p w14:paraId="740184A4" w14:textId="1538EECE" w:rsidR="00B57DBE" w:rsidRPr="00F50599" w:rsidRDefault="00B57DBE" w:rsidP="00A75C10">
      <w:pPr>
        <w:pStyle w:val="Bullet1"/>
      </w:pPr>
      <w:r w:rsidRPr="00F50599">
        <w:t>Reliance on external bodies;</w:t>
      </w:r>
    </w:p>
    <w:p w14:paraId="794A8E5F" w14:textId="442E00AB" w:rsidR="00B57DBE" w:rsidRPr="00F50599" w:rsidRDefault="00B57DBE" w:rsidP="00A75C10">
      <w:pPr>
        <w:pStyle w:val="Bullet1"/>
      </w:pPr>
      <w:r w:rsidRPr="00F50599">
        <w:t>Possible unreliability of the AC power supply;</w:t>
      </w:r>
    </w:p>
    <w:p w14:paraId="3C44CA06" w14:textId="33DC83ED" w:rsidR="00B57DBE" w:rsidRPr="00F50599" w:rsidRDefault="00B57DBE" w:rsidP="00A75C10">
      <w:pPr>
        <w:pStyle w:val="Bullet1"/>
      </w:pPr>
      <w:r w:rsidRPr="00F50599">
        <w:t>Requirement for a back-up system that will need periodic maintenance.</w:t>
      </w:r>
    </w:p>
    <w:p w14:paraId="5E62E8A3" w14:textId="77777777" w:rsidR="00A75C10" w:rsidRPr="00F50599" w:rsidRDefault="00A75C10">
      <w:pPr>
        <w:spacing w:after="200" w:line="276" w:lineRule="auto"/>
        <w:rPr>
          <w:rFonts w:asciiTheme="majorHAnsi" w:eastAsiaTheme="majorEastAsia" w:hAnsiTheme="majorHAnsi" w:cstheme="majorBidi"/>
          <w:b/>
          <w:bCs/>
          <w:caps/>
          <w:color w:val="407EC9"/>
          <w:sz w:val="28"/>
          <w:szCs w:val="24"/>
        </w:rPr>
      </w:pPr>
      <w:r w:rsidRPr="00F50599">
        <w:br w:type="page"/>
      </w:r>
    </w:p>
    <w:p w14:paraId="4912FE1C" w14:textId="0F9EE925" w:rsidR="00B57DBE" w:rsidRPr="00F50599" w:rsidRDefault="00B57DBE" w:rsidP="00A75C10">
      <w:pPr>
        <w:pStyle w:val="Heading1"/>
      </w:pPr>
      <w:bookmarkStart w:id="224" w:name="_Toc456181021"/>
      <w:r w:rsidRPr="00F50599">
        <w:lastRenderedPageBreak/>
        <w:t>PHOTOVOLTAIC POWER (PV)</w:t>
      </w:r>
      <w:bookmarkEnd w:id="224"/>
    </w:p>
    <w:p w14:paraId="2969DD7D" w14:textId="77777777" w:rsidR="00A75C10" w:rsidRPr="00F50599" w:rsidRDefault="00A75C10" w:rsidP="00A75C10">
      <w:pPr>
        <w:pStyle w:val="Heading1separatationline"/>
      </w:pPr>
    </w:p>
    <w:p w14:paraId="78AB638A" w14:textId="5D62C2D3" w:rsidR="00B57DBE" w:rsidRPr="00F50599" w:rsidRDefault="00B57DBE" w:rsidP="00A75C10">
      <w:pPr>
        <w:pStyle w:val="Heading2"/>
      </w:pPr>
      <w:bookmarkStart w:id="225" w:name="_Toc456181022"/>
      <w:r w:rsidRPr="00F50599">
        <w:t>General</w:t>
      </w:r>
      <w:bookmarkEnd w:id="225"/>
    </w:p>
    <w:p w14:paraId="30D8FE42" w14:textId="77777777" w:rsidR="00A75C10" w:rsidRPr="00F50599" w:rsidRDefault="00A75C10" w:rsidP="00A75C10">
      <w:pPr>
        <w:pStyle w:val="Heading2separationline"/>
      </w:pPr>
    </w:p>
    <w:p w14:paraId="6216B07F" w14:textId="77777777" w:rsidR="00B57DBE" w:rsidRPr="00F50599" w:rsidRDefault="00B57DBE" w:rsidP="00B57DBE">
      <w:pPr>
        <w:pStyle w:val="BodyText"/>
        <w:rPr>
          <w:lang w:val="en-GB"/>
        </w:rPr>
      </w:pPr>
      <w:r w:rsidRPr="00F50599">
        <w:rPr>
          <w:lang w:val="en-GB"/>
        </w:rPr>
        <w:t>The approach taken in sizing the PV power systems may be different in different parts of the world.  For a given load or site there is no one correct design solution.  For example, increasing the area of PV modules and decreasing battery capacity may be possible and vice versa.</w:t>
      </w:r>
    </w:p>
    <w:p w14:paraId="1B7DF2A6" w14:textId="77777777" w:rsidR="00B57DBE" w:rsidRPr="00F50599" w:rsidRDefault="00B57DBE" w:rsidP="00B57DBE">
      <w:pPr>
        <w:pStyle w:val="BodyText"/>
        <w:rPr>
          <w:lang w:val="en-GB"/>
        </w:rPr>
      </w:pPr>
      <w:r w:rsidRPr="00F50599">
        <w:rPr>
          <w:lang w:val="en-GB"/>
        </w:rPr>
        <w:t>An AtoN PV power system, in its simplest form, consists of a PV module and a secondary battery.  However, the application of a charge regulator is highly recommended.  PV power systems are a well-proven technology and equipment is available from many suppliers.  When properly designed with due consideration for protection from the marine environment, PV power systems are very reliable and are the most widely used renewable energy source for charging secondary batteries.</w:t>
      </w:r>
    </w:p>
    <w:p w14:paraId="49D27D1B" w14:textId="77777777" w:rsidR="00B57DBE" w:rsidRPr="00F50599" w:rsidRDefault="00B57DBE" w:rsidP="00B57DBE">
      <w:pPr>
        <w:pStyle w:val="BodyText"/>
        <w:rPr>
          <w:lang w:val="en-GB"/>
        </w:rPr>
      </w:pPr>
      <w:r w:rsidRPr="00F50599">
        <w:rPr>
          <w:lang w:val="en-GB"/>
        </w:rPr>
        <w:t>There has been a trend in some countries to reduce the range of long-range visual AtoN.  This, combined with the use of modern high efficiency light sources, may mean that the AtoN can be converted to PV energy.</w:t>
      </w:r>
    </w:p>
    <w:p w14:paraId="2B16547E" w14:textId="77777777" w:rsidR="00B57DBE" w:rsidRPr="00F50599" w:rsidRDefault="00B57DBE" w:rsidP="00B57DBE">
      <w:pPr>
        <w:pStyle w:val="BodyText"/>
        <w:rPr>
          <w:lang w:val="en-GB"/>
        </w:rPr>
      </w:pPr>
      <w:r w:rsidRPr="00F50599">
        <w:rPr>
          <w:lang w:val="en-GB"/>
        </w:rPr>
        <w:t>When properly designed, solar power systems are very reliable and are the most widely used renewable energy source for charging storage batteries.  If mains AC are not available, reliable or too costly, solar power should be the preferred solution.</w:t>
      </w:r>
    </w:p>
    <w:p w14:paraId="12B43DE4" w14:textId="2DBDF2D7" w:rsidR="00B57DBE" w:rsidRPr="00F50599" w:rsidRDefault="00B57DBE" w:rsidP="00A75C10">
      <w:pPr>
        <w:pStyle w:val="Heading2"/>
      </w:pPr>
      <w:bookmarkStart w:id="226" w:name="_Toc456181023"/>
      <w:r w:rsidRPr="00F50599">
        <w:t>Advantages</w:t>
      </w:r>
      <w:bookmarkEnd w:id="226"/>
    </w:p>
    <w:p w14:paraId="7205429D" w14:textId="77777777" w:rsidR="00A75C10" w:rsidRPr="00F50599" w:rsidRDefault="00A75C10" w:rsidP="00A75C10">
      <w:pPr>
        <w:pStyle w:val="Heading2separationline"/>
      </w:pPr>
    </w:p>
    <w:p w14:paraId="27B71EAF" w14:textId="4ED96FEE" w:rsidR="00B57DBE" w:rsidRPr="00F50599" w:rsidRDefault="00B57DBE" w:rsidP="00A75C10">
      <w:pPr>
        <w:pStyle w:val="Bullet1"/>
      </w:pPr>
      <w:r w:rsidRPr="00F50599">
        <w:t>No moving parts;</w:t>
      </w:r>
    </w:p>
    <w:p w14:paraId="3720E4A9" w14:textId="06A7D0B6" w:rsidR="00B57DBE" w:rsidRPr="00F50599" w:rsidRDefault="00B57DBE" w:rsidP="00A75C10">
      <w:pPr>
        <w:pStyle w:val="Bullet1"/>
      </w:pPr>
      <w:r w:rsidRPr="00F50599">
        <w:t>Low technical maintenance;</w:t>
      </w:r>
    </w:p>
    <w:p w14:paraId="03F0ED02" w14:textId="6EFE8206" w:rsidR="00B57DBE" w:rsidRPr="00F50599" w:rsidRDefault="00B57DBE" w:rsidP="00A75C10">
      <w:pPr>
        <w:pStyle w:val="Bullet1"/>
      </w:pPr>
      <w:r w:rsidRPr="00F50599">
        <w:t>Long life;</w:t>
      </w:r>
    </w:p>
    <w:p w14:paraId="4CC10F63" w14:textId="34CF0AF4" w:rsidR="00B57DBE" w:rsidRPr="00F50599" w:rsidRDefault="00B57DBE" w:rsidP="00A75C10">
      <w:pPr>
        <w:pStyle w:val="Bullet1"/>
      </w:pPr>
      <w:r w:rsidRPr="00F50599">
        <w:t>Well proven technology;</w:t>
      </w:r>
    </w:p>
    <w:p w14:paraId="25782282" w14:textId="05E40657" w:rsidR="00B57DBE" w:rsidRPr="00F50599" w:rsidRDefault="00B57DBE" w:rsidP="00A75C10">
      <w:pPr>
        <w:pStyle w:val="Bullet1"/>
      </w:pPr>
      <w:r w:rsidRPr="00F50599">
        <w:t>Very low operational costs.</w:t>
      </w:r>
    </w:p>
    <w:p w14:paraId="0CD08B07" w14:textId="6B19F07A" w:rsidR="00B57DBE" w:rsidRPr="00F50599" w:rsidRDefault="00B57DBE" w:rsidP="00A75C10">
      <w:pPr>
        <w:pStyle w:val="Heading2"/>
      </w:pPr>
      <w:bookmarkStart w:id="227" w:name="_Toc456181024"/>
      <w:r w:rsidRPr="00F50599">
        <w:t>Disadvantages</w:t>
      </w:r>
      <w:bookmarkEnd w:id="227"/>
    </w:p>
    <w:p w14:paraId="081A3F91" w14:textId="77777777" w:rsidR="00A75C10" w:rsidRPr="00F50599" w:rsidRDefault="00A75C10" w:rsidP="00A75C10">
      <w:pPr>
        <w:pStyle w:val="Heading2separationline"/>
      </w:pPr>
    </w:p>
    <w:p w14:paraId="37724F0E" w14:textId="17D3E6F7" w:rsidR="00B57DBE" w:rsidRPr="00F50599" w:rsidRDefault="00B57DBE" w:rsidP="00A75C10">
      <w:pPr>
        <w:pStyle w:val="Bullet1"/>
      </w:pPr>
      <w:r w:rsidRPr="00F50599">
        <w:t>Deterioration of energy due to effects of the environment e.g. Sand, Dust, Bird fouling, Salt, etc.;</w:t>
      </w:r>
    </w:p>
    <w:p w14:paraId="374F98D0" w14:textId="37503D6A" w:rsidR="00B57DBE" w:rsidRPr="00F50599" w:rsidRDefault="00B57DBE" w:rsidP="00A75C10">
      <w:pPr>
        <w:pStyle w:val="Bullet1"/>
      </w:pPr>
      <w:r w:rsidRPr="00F50599">
        <w:t>Susceptible to vandalism and theft;</w:t>
      </w:r>
    </w:p>
    <w:p w14:paraId="03A63D68" w14:textId="1C50E161" w:rsidR="00B57DBE" w:rsidRPr="00F50599" w:rsidRDefault="00B57DBE" w:rsidP="00A75C10">
      <w:pPr>
        <w:pStyle w:val="Bullet1"/>
      </w:pPr>
      <w:r w:rsidRPr="00F50599">
        <w:t>Large area required on some sites to generate sufficient energy;</w:t>
      </w:r>
    </w:p>
    <w:p w14:paraId="1B8E6A18" w14:textId="65E2FFDB" w:rsidR="00B57DBE" w:rsidRPr="00F50599" w:rsidRDefault="00B57DBE" w:rsidP="00A75C10">
      <w:pPr>
        <w:pStyle w:val="Bullet1"/>
      </w:pPr>
      <w:r w:rsidRPr="00F50599">
        <w:t>Cost of systems increases rapidly in high latitudes (above 55 degrees North/South) due to low insolation;</w:t>
      </w:r>
    </w:p>
    <w:p w14:paraId="4188CDBF" w14:textId="507E688C" w:rsidR="00B57DBE" w:rsidRPr="00F50599" w:rsidRDefault="00B57DBE" w:rsidP="00A75C10">
      <w:pPr>
        <w:pStyle w:val="Bullet1"/>
      </w:pPr>
      <w:r w:rsidRPr="00F50599">
        <w:t>Susceptible to wind and wave damage;</w:t>
      </w:r>
    </w:p>
    <w:p w14:paraId="3849E69D" w14:textId="1C7DA398" w:rsidR="00B57DBE" w:rsidRPr="00F50599" w:rsidRDefault="00B57DBE" w:rsidP="00A75C10">
      <w:pPr>
        <w:pStyle w:val="Bullet1"/>
      </w:pPr>
      <w:r w:rsidRPr="00F50599">
        <w:t>Corrosion of PV module frames and terminals.</w:t>
      </w:r>
    </w:p>
    <w:p w14:paraId="0620E0CB" w14:textId="244F0FB4" w:rsidR="00B57DBE" w:rsidRPr="00F50599" w:rsidRDefault="00A75C10" w:rsidP="00A75C10">
      <w:pPr>
        <w:pStyle w:val="Heading2"/>
      </w:pPr>
      <w:bookmarkStart w:id="228" w:name="_Toc456181025"/>
      <w:r w:rsidRPr="00F50599">
        <w:t>Detailed information</w:t>
      </w:r>
      <w:bookmarkEnd w:id="228"/>
    </w:p>
    <w:p w14:paraId="4261282D" w14:textId="77777777" w:rsidR="00A75C10" w:rsidRPr="00F50599" w:rsidRDefault="00A75C10" w:rsidP="00A75C10">
      <w:pPr>
        <w:pStyle w:val="Heading2separationline"/>
      </w:pPr>
    </w:p>
    <w:p w14:paraId="365C715C" w14:textId="6A56ED4B" w:rsidR="00B57DBE" w:rsidRPr="00F50599" w:rsidRDefault="00B57DBE" w:rsidP="00B57DBE">
      <w:pPr>
        <w:pStyle w:val="BodyText"/>
        <w:rPr>
          <w:lang w:val="en-GB"/>
        </w:rPr>
      </w:pPr>
      <w:r w:rsidRPr="00F50599">
        <w:rPr>
          <w:lang w:val="en-GB"/>
        </w:rPr>
        <w:t>For detailed information on photovol</w:t>
      </w:r>
      <w:r w:rsidR="00A75C10" w:rsidRPr="00F50599">
        <w:rPr>
          <w:lang w:val="en-GB"/>
        </w:rPr>
        <w:t>taic systems see ‎</w:t>
      </w:r>
      <w:r w:rsidR="00A75C10" w:rsidRPr="00F50599">
        <w:rPr>
          <w:lang w:val="en-GB"/>
        </w:rPr>
        <w:fldChar w:fldCharType="begin"/>
      </w:r>
      <w:r w:rsidR="00A75C10" w:rsidRPr="00F50599">
        <w:rPr>
          <w:lang w:val="en-GB"/>
        </w:rPr>
        <w:instrText xml:space="preserve"> REF _Ref448671998 \r \h </w:instrText>
      </w:r>
      <w:r w:rsidR="00A75C10" w:rsidRPr="00F50599">
        <w:rPr>
          <w:lang w:val="en-GB"/>
        </w:rPr>
      </w:r>
      <w:r w:rsidR="00A75C10" w:rsidRPr="00F50599">
        <w:rPr>
          <w:lang w:val="en-GB"/>
        </w:rPr>
        <w:fldChar w:fldCharType="separate"/>
      </w:r>
      <w:r w:rsidR="00A75C10" w:rsidRPr="00F50599">
        <w:rPr>
          <w:lang w:val="en-GB"/>
        </w:rPr>
        <w:t>ANNEX A</w:t>
      </w:r>
      <w:r w:rsidR="00A75C10" w:rsidRPr="00F50599">
        <w:rPr>
          <w:lang w:val="en-GB"/>
        </w:rPr>
        <w:fldChar w:fldCharType="end"/>
      </w:r>
      <w:r w:rsidRPr="00F50599">
        <w:rPr>
          <w:lang w:val="en-GB"/>
        </w:rPr>
        <w:t>.</w:t>
      </w:r>
    </w:p>
    <w:p w14:paraId="1375B74F" w14:textId="1AF9C4CE" w:rsidR="00B57DBE" w:rsidRPr="00F50599" w:rsidRDefault="00B57DBE" w:rsidP="00A75C10">
      <w:pPr>
        <w:pStyle w:val="Heading1"/>
      </w:pPr>
      <w:bookmarkStart w:id="229" w:name="_Toc456181026"/>
      <w:r w:rsidRPr="00F50599">
        <w:t>WIND POWER</w:t>
      </w:r>
      <w:bookmarkEnd w:id="229"/>
    </w:p>
    <w:p w14:paraId="7AFFCA5B" w14:textId="77777777" w:rsidR="00A75C10" w:rsidRPr="00F50599" w:rsidRDefault="00A75C10" w:rsidP="00A75C10">
      <w:pPr>
        <w:pStyle w:val="Heading1separatationline"/>
      </w:pPr>
    </w:p>
    <w:p w14:paraId="2605FFDB" w14:textId="4202F5C0" w:rsidR="00B57DBE" w:rsidRPr="00F50599" w:rsidRDefault="00B57DBE" w:rsidP="00A75C10">
      <w:pPr>
        <w:pStyle w:val="Heading2"/>
      </w:pPr>
      <w:bookmarkStart w:id="230" w:name="_Toc456181027"/>
      <w:r w:rsidRPr="00F50599">
        <w:t>General</w:t>
      </w:r>
      <w:bookmarkEnd w:id="230"/>
    </w:p>
    <w:p w14:paraId="069AA7C9" w14:textId="77777777" w:rsidR="00A75C10" w:rsidRPr="00F50599" w:rsidRDefault="00A75C10" w:rsidP="00A75C10">
      <w:pPr>
        <w:pStyle w:val="Heading2separationline"/>
      </w:pPr>
    </w:p>
    <w:p w14:paraId="4F354A33" w14:textId="77777777" w:rsidR="00B57DBE" w:rsidRPr="00F50599" w:rsidRDefault="00B57DBE" w:rsidP="00B57DBE">
      <w:pPr>
        <w:pStyle w:val="BodyText"/>
        <w:rPr>
          <w:lang w:val="en-GB"/>
        </w:rPr>
      </w:pPr>
      <w:r w:rsidRPr="00F50599">
        <w:rPr>
          <w:lang w:val="en-GB"/>
        </w:rPr>
        <w:t>Wind energy is a renewable source of energy that can be considered in order to power Aids to Navigation.  The wind generator can be used as primary source of power generation but it should be considered to have some form of backup power source.  Wind generators are now available in vertical and horizontal axis generators.</w:t>
      </w:r>
    </w:p>
    <w:p w14:paraId="3DE1CE45" w14:textId="77777777" w:rsidR="00A75C10" w:rsidRPr="00F50599" w:rsidRDefault="00A75C10">
      <w:pPr>
        <w:spacing w:after="200" w:line="276" w:lineRule="auto"/>
        <w:rPr>
          <w:rFonts w:asciiTheme="majorHAnsi" w:eastAsiaTheme="majorEastAsia" w:hAnsiTheme="majorHAnsi" w:cstheme="majorBidi"/>
          <w:b/>
          <w:bCs/>
          <w:caps/>
          <w:color w:val="407EC9"/>
          <w:sz w:val="24"/>
          <w:szCs w:val="24"/>
        </w:rPr>
      </w:pPr>
      <w:r w:rsidRPr="00F50599">
        <w:br w:type="page"/>
      </w:r>
    </w:p>
    <w:p w14:paraId="4A6C77F8" w14:textId="71BB6A16" w:rsidR="00B57DBE" w:rsidRPr="00F50599" w:rsidRDefault="00B57DBE" w:rsidP="00A75C10">
      <w:pPr>
        <w:pStyle w:val="Heading2"/>
      </w:pPr>
      <w:bookmarkStart w:id="231" w:name="_Toc456181028"/>
      <w:r w:rsidRPr="00F50599">
        <w:lastRenderedPageBreak/>
        <w:t>Advantages</w:t>
      </w:r>
      <w:bookmarkEnd w:id="231"/>
    </w:p>
    <w:p w14:paraId="4BDCD3F0" w14:textId="77777777" w:rsidR="00A75C10" w:rsidRPr="00F50599" w:rsidRDefault="00A75C10" w:rsidP="00A75C10">
      <w:pPr>
        <w:pStyle w:val="Heading2separationline"/>
      </w:pPr>
    </w:p>
    <w:p w14:paraId="3E433F15" w14:textId="23DA35C8" w:rsidR="00B57DBE" w:rsidRPr="00F50599" w:rsidRDefault="00B57DBE" w:rsidP="00A75C10">
      <w:pPr>
        <w:pStyle w:val="Bullet1"/>
      </w:pPr>
      <w:r w:rsidRPr="00F50599">
        <w:t>Easy to install;</w:t>
      </w:r>
    </w:p>
    <w:p w14:paraId="34D7E83D" w14:textId="054E03D7" w:rsidR="00B57DBE" w:rsidRPr="00F50599" w:rsidRDefault="00B57DBE" w:rsidP="00A75C10">
      <w:pPr>
        <w:pStyle w:val="Bullet1"/>
      </w:pPr>
      <w:r w:rsidRPr="00F50599">
        <w:t>Can be part of a hybrid system;</w:t>
      </w:r>
    </w:p>
    <w:p w14:paraId="59F53D4E" w14:textId="1CF5FBD7" w:rsidR="00B57DBE" w:rsidRPr="00F50599" w:rsidRDefault="00B57DBE" w:rsidP="00A75C10">
      <w:pPr>
        <w:pStyle w:val="Bullet1"/>
      </w:pPr>
      <w:r w:rsidRPr="00F50599">
        <w:t>Variable power production capacities;</w:t>
      </w:r>
    </w:p>
    <w:p w14:paraId="303DCEAD" w14:textId="23CB2B71" w:rsidR="00B57DBE" w:rsidRPr="00F50599" w:rsidRDefault="00B57DBE" w:rsidP="00A75C10">
      <w:pPr>
        <w:pStyle w:val="Bullet1"/>
      </w:pPr>
      <w:r w:rsidRPr="00F50599">
        <w:t>Alternate source of power where low insolation prevents use of solar PV generation;</w:t>
      </w:r>
    </w:p>
    <w:p w14:paraId="4E2E878E" w14:textId="444E5AB4" w:rsidR="00B57DBE" w:rsidRPr="00F50599" w:rsidRDefault="00B57DBE" w:rsidP="00A75C10">
      <w:pPr>
        <w:pStyle w:val="Bullet1"/>
      </w:pPr>
      <w:r w:rsidRPr="00F50599">
        <w:t>Renewable energy source with associated cost savings.</w:t>
      </w:r>
    </w:p>
    <w:p w14:paraId="6A134214" w14:textId="1AB305B6" w:rsidR="00B57DBE" w:rsidRPr="00F50599" w:rsidRDefault="00B57DBE" w:rsidP="00A75C10">
      <w:pPr>
        <w:pStyle w:val="Heading2"/>
      </w:pPr>
      <w:bookmarkStart w:id="232" w:name="_Toc456181029"/>
      <w:r w:rsidRPr="00F50599">
        <w:t>Disadvantages</w:t>
      </w:r>
      <w:bookmarkEnd w:id="232"/>
    </w:p>
    <w:p w14:paraId="60EEC605" w14:textId="77777777" w:rsidR="00A75C10" w:rsidRPr="00F50599" w:rsidRDefault="00A75C10" w:rsidP="00A75C10">
      <w:pPr>
        <w:pStyle w:val="Heading2separationline"/>
      </w:pPr>
    </w:p>
    <w:p w14:paraId="7FDADDE4" w14:textId="0CFA7E44" w:rsidR="00B57DBE" w:rsidRPr="00F50599" w:rsidRDefault="00B57DBE" w:rsidP="00A75C10">
      <w:pPr>
        <w:pStyle w:val="Bullet1"/>
      </w:pPr>
      <w:r w:rsidRPr="00F50599">
        <w:t>Technology is still under development;</w:t>
      </w:r>
    </w:p>
    <w:p w14:paraId="0A7F71DC" w14:textId="00CAA623" w:rsidR="00B57DBE" w:rsidRPr="00F50599" w:rsidRDefault="00B57DBE" w:rsidP="00A75C10">
      <w:pPr>
        <w:pStyle w:val="Bullet1"/>
      </w:pPr>
      <w:r w:rsidRPr="00F50599">
        <w:t>High maintenance requirements;</w:t>
      </w:r>
    </w:p>
    <w:p w14:paraId="563FCC7A" w14:textId="79543F5D" w:rsidR="00B57DBE" w:rsidRPr="00F50599" w:rsidRDefault="00B57DBE" w:rsidP="00A75C10">
      <w:pPr>
        <w:pStyle w:val="Bullet1"/>
      </w:pPr>
      <w:r w:rsidRPr="00F50599">
        <w:t>Moving and rotating parts (safety);</w:t>
      </w:r>
    </w:p>
    <w:p w14:paraId="68945011" w14:textId="300FCAE6" w:rsidR="00B57DBE" w:rsidRPr="00F50599" w:rsidRDefault="00B57DBE" w:rsidP="00A75C10">
      <w:pPr>
        <w:pStyle w:val="Bullet1"/>
      </w:pPr>
      <w:r w:rsidRPr="00F50599">
        <w:t>Subject to damage under local weather conditions, e.g. wind turbulence, freezing rain, typhoon;</w:t>
      </w:r>
    </w:p>
    <w:p w14:paraId="1CD07DA9" w14:textId="68E79F29" w:rsidR="00B57DBE" w:rsidRPr="00F50599" w:rsidRDefault="00B57DBE" w:rsidP="00A75C10">
      <w:pPr>
        <w:pStyle w:val="Bullet1"/>
      </w:pPr>
      <w:r w:rsidRPr="00F50599">
        <w:t>Might produce high noise pollution;</w:t>
      </w:r>
    </w:p>
    <w:p w14:paraId="05717BF0" w14:textId="18D1DE49" w:rsidR="00B57DBE" w:rsidRPr="00F50599" w:rsidRDefault="00B57DBE" w:rsidP="00A75C10">
      <w:pPr>
        <w:pStyle w:val="Bullet1"/>
      </w:pPr>
      <w:r w:rsidRPr="00F50599">
        <w:t>Moving parts can be dangerous to fauna;</w:t>
      </w:r>
    </w:p>
    <w:p w14:paraId="6DAC5ADC" w14:textId="464949B2" w:rsidR="00B57DBE" w:rsidRPr="00F50599" w:rsidRDefault="00B57DBE" w:rsidP="00A75C10">
      <w:pPr>
        <w:pStyle w:val="Bullet1"/>
      </w:pPr>
      <w:r w:rsidRPr="00F50599">
        <w:t>Might have to be stopped during storm;</w:t>
      </w:r>
    </w:p>
    <w:p w14:paraId="08269E5D" w14:textId="049D0DD4" w:rsidR="00B57DBE" w:rsidRPr="00F50599" w:rsidRDefault="00B57DBE" w:rsidP="00A75C10">
      <w:pPr>
        <w:pStyle w:val="Bullet1"/>
      </w:pPr>
      <w:r w:rsidRPr="00F50599">
        <w:t>Minimum wind speed required to start power production;</w:t>
      </w:r>
    </w:p>
    <w:p w14:paraId="4C9613C0" w14:textId="18284187" w:rsidR="00B57DBE" w:rsidRPr="00F50599" w:rsidRDefault="00B57DBE" w:rsidP="00A75C10">
      <w:pPr>
        <w:pStyle w:val="Bullet1"/>
      </w:pPr>
      <w:r w:rsidRPr="00F50599">
        <w:t>Can be destroyed by vibrations in the supporting structure;</w:t>
      </w:r>
    </w:p>
    <w:p w14:paraId="34808EE8" w14:textId="2A45AE74" w:rsidR="00B57DBE" w:rsidRPr="00F50599" w:rsidRDefault="00B57DBE" w:rsidP="00A75C10">
      <w:pPr>
        <w:pStyle w:val="Bullet1"/>
      </w:pPr>
      <w:r w:rsidRPr="00F50599">
        <w:t>Permission may be required</w:t>
      </w:r>
      <w:r w:rsidR="00A75C10" w:rsidRPr="00F50599">
        <w:t xml:space="preserve"> for siting of the wind turbine.</w:t>
      </w:r>
    </w:p>
    <w:p w14:paraId="42F7322C" w14:textId="432FA2C8" w:rsidR="00B57DBE" w:rsidRPr="00F50599" w:rsidRDefault="00B57DBE" w:rsidP="00A75C10">
      <w:pPr>
        <w:pStyle w:val="Heading2"/>
      </w:pPr>
      <w:bookmarkStart w:id="233" w:name="_Toc456181030"/>
      <w:r w:rsidRPr="00F50599">
        <w:t>Detailed information</w:t>
      </w:r>
      <w:bookmarkEnd w:id="233"/>
    </w:p>
    <w:p w14:paraId="15849AE4" w14:textId="77777777" w:rsidR="00A75C10" w:rsidRPr="00F50599" w:rsidRDefault="00A75C10" w:rsidP="00A75C10">
      <w:pPr>
        <w:pStyle w:val="Heading2separationline"/>
      </w:pPr>
    </w:p>
    <w:p w14:paraId="204C9E4C" w14:textId="258C62A6" w:rsidR="00B57DBE" w:rsidRPr="00F50599" w:rsidRDefault="00B57DBE" w:rsidP="00B57DBE">
      <w:pPr>
        <w:pStyle w:val="BodyText"/>
        <w:rPr>
          <w:lang w:val="en-GB"/>
        </w:rPr>
      </w:pPr>
      <w:r w:rsidRPr="00F50599">
        <w:rPr>
          <w:lang w:val="en-GB"/>
        </w:rPr>
        <w:t>For detailed information on wind powered turbines, see</w:t>
      </w:r>
      <w:r w:rsidR="00A75C10" w:rsidRPr="00F50599">
        <w:rPr>
          <w:lang w:val="en-GB"/>
        </w:rPr>
        <w:t xml:space="preserve"> </w:t>
      </w:r>
      <w:r w:rsidR="00A75C10" w:rsidRPr="00F50599">
        <w:rPr>
          <w:lang w:val="en-GB"/>
        </w:rPr>
        <w:fldChar w:fldCharType="begin"/>
      </w:r>
      <w:r w:rsidR="00A75C10" w:rsidRPr="00F50599">
        <w:rPr>
          <w:lang w:val="en-GB"/>
        </w:rPr>
        <w:instrText xml:space="preserve"> REF _Ref448671979 \r \h </w:instrText>
      </w:r>
      <w:r w:rsidR="00A75C10" w:rsidRPr="00F50599">
        <w:rPr>
          <w:lang w:val="en-GB"/>
        </w:rPr>
      </w:r>
      <w:r w:rsidR="00A75C10" w:rsidRPr="00F50599">
        <w:rPr>
          <w:lang w:val="en-GB"/>
        </w:rPr>
        <w:fldChar w:fldCharType="separate"/>
      </w:r>
      <w:r w:rsidR="00A75C10" w:rsidRPr="00F50599">
        <w:rPr>
          <w:lang w:val="en-GB"/>
        </w:rPr>
        <w:t>ANNEX B</w:t>
      </w:r>
      <w:r w:rsidR="00A75C10" w:rsidRPr="00F50599">
        <w:rPr>
          <w:lang w:val="en-GB"/>
        </w:rPr>
        <w:fldChar w:fldCharType="end"/>
      </w:r>
      <w:r w:rsidRPr="00F50599">
        <w:rPr>
          <w:lang w:val="en-GB"/>
        </w:rPr>
        <w:t>.</w:t>
      </w:r>
    </w:p>
    <w:p w14:paraId="689CAC49" w14:textId="461F3962" w:rsidR="00A75C10" w:rsidRPr="00F50599" w:rsidRDefault="00B57DBE" w:rsidP="00B57DBE">
      <w:pPr>
        <w:pStyle w:val="Heading1"/>
      </w:pPr>
      <w:bookmarkStart w:id="234" w:name="_Toc456181031"/>
      <w:r w:rsidRPr="00F50599">
        <w:t>WAVE ACTIVATED GENERATOR (WAG)</w:t>
      </w:r>
      <w:bookmarkEnd w:id="234"/>
    </w:p>
    <w:p w14:paraId="36E935C0" w14:textId="77777777" w:rsidR="00A75C10" w:rsidRPr="00F50599" w:rsidRDefault="00A75C10" w:rsidP="00A75C10">
      <w:pPr>
        <w:pStyle w:val="Heading1separatationline"/>
      </w:pPr>
    </w:p>
    <w:p w14:paraId="598652EF" w14:textId="31C4DE9B" w:rsidR="00B57DBE" w:rsidRPr="00F50599" w:rsidRDefault="00B57DBE" w:rsidP="00A75C10">
      <w:pPr>
        <w:pStyle w:val="Heading2"/>
      </w:pPr>
      <w:bookmarkStart w:id="235" w:name="_Toc456181032"/>
      <w:r w:rsidRPr="00F50599">
        <w:t>General</w:t>
      </w:r>
      <w:bookmarkEnd w:id="235"/>
    </w:p>
    <w:p w14:paraId="2BBFD5BA" w14:textId="77777777" w:rsidR="00A75C10" w:rsidRPr="00F50599" w:rsidRDefault="00A75C10" w:rsidP="00A75C10">
      <w:pPr>
        <w:pStyle w:val="Heading2separationline"/>
      </w:pPr>
    </w:p>
    <w:p w14:paraId="1128756A" w14:textId="77777777" w:rsidR="00B57DBE" w:rsidRPr="00F50599" w:rsidRDefault="00B57DBE" w:rsidP="00B57DBE">
      <w:pPr>
        <w:pStyle w:val="BodyText"/>
        <w:rPr>
          <w:lang w:val="en-GB"/>
        </w:rPr>
      </w:pPr>
      <w:r w:rsidRPr="00F50599">
        <w:rPr>
          <w:lang w:val="en-GB"/>
        </w:rPr>
        <w:t>Wave activated generators are used on tail-tube buoys and light vessels.  It is usually used as part of a hybrid system such as combined with solar power.</w:t>
      </w:r>
    </w:p>
    <w:p w14:paraId="582D2E23" w14:textId="79770547" w:rsidR="00B57DBE" w:rsidRPr="00F50599" w:rsidRDefault="00B57DBE" w:rsidP="00A75C10">
      <w:pPr>
        <w:pStyle w:val="Heading2"/>
      </w:pPr>
      <w:bookmarkStart w:id="236" w:name="_Toc456181033"/>
      <w:r w:rsidRPr="00F50599">
        <w:t>Advantages</w:t>
      </w:r>
      <w:bookmarkEnd w:id="236"/>
    </w:p>
    <w:p w14:paraId="66126449" w14:textId="77777777" w:rsidR="00A75C10" w:rsidRPr="00F50599" w:rsidRDefault="00A75C10" w:rsidP="00A75C10">
      <w:pPr>
        <w:pStyle w:val="Heading2separationline"/>
      </w:pPr>
    </w:p>
    <w:p w14:paraId="584FCB42" w14:textId="42A3DF5D" w:rsidR="00B57DBE" w:rsidRPr="00F50599" w:rsidRDefault="00B57DBE" w:rsidP="00A75C10">
      <w:pPr>
        <w:pStyle w:val="Bullet1"/>
      </w:pPr>
      <w:r w:rsidRPr="00F50599">
        <w:t>Relatively high energy density in floating AtoN with typically 60 - 100W output power;</w:t>
      </w:r>
    </w:p>
    <w:p w14:paraId="083574F4" w14:textId="23BCD099" w:rsidR="00B57DBE" w:rsidRPr="00F50599" w:rsidRDefault="00B57DBE" w:rsidP="00A75C10">
      <w:pPr>
        <w:pStyle w:val="Bullet1"/>
      </w:pPr>
      <w:r w:rsidRPr="00F50599">
        <w:t>Renewable energy source with associated cost savings.</w:t>
      </w:r>
    </w:p>
    <w:p w14:paraId="05D45D2E" w14:textId="6A9E2925" w:rsidR="00B57DBE" w:rsidRPr="00F50599" w:rsidRDefault="00B57DBE" w:rsidP="00A75C10">
      <w:pPr>
        <w:pStyle w:val="Heading2"/>
      </w:pPr>
      <w:bookmarkStart w:id="237" w:name="_Toc456181034"/>
      <w:r w:rsidRPr="00F50599">
        <w:t>Disadvantages</w:t>
      </w:r>
      <w:bookmarkEnd w:id="237"/>
    </w:p>
    <w:p w14:paraId="509D6E78" w14:textId="77777777" w:rsidR="00A75C10" w:rsidRPr="00F50599" w:rsidRDefault="00A75C10" w:rsidP="00A75C10">
      <w:pPr>
        <w:pStyle w:val="Heading2separationline"/>
      </w:pPr>
    </w:p>
    <w:p w14:paraId="3F076B74" w14:textId="1D9B40F2" w:rsidR="00B57DBE" w:rsidRPr="00F50599" w:rsidRDefault="00B57DBE" w:rsidP="00A75C10">
      <w:pPr>
        <w:pStyle w:val="Bullet1"/>
      </w:pPr>
      <w:r w:rsidRPr="00F50599">
        <w:t>Normally be used on tail-tube buoys, which may be inconvenient to handle;</w:t>
      </w:r>
    </w:p>
    <w:p w14:paraId="1AB20E65" w14:textId="681742B4" w:rsidR="00B57DBE" w:rsidRPr="00F50599" w:rsidRDefault="00B57DBE" w:rsidP="00A75C10">
      <w:pPr>
        <w:pStyle w:val="Bullet1"/>
      </w:pPr>
      <w:r w:rsidRPr="00F50599">
        <w:t>High capital cost;</w:t>
      </w:r>
    </w:p>
    <w:p w14:paraId="3BDEF695" w14:textId="5F66D578" w:rsidR="00B57DBE" w:rsidRPr="00F50599" w:rsidRDefault="00B57DBE" w:rsidP="00A75C10">
      <w:pPr>
        <w:pStyle w:val="Bullet1"/>
      </w:pPr>
      <w:r w:rsidRPr="00F50599">
        <w:t>High maintenance cost - typically installations need to be serviced at yearly intervals;</w:t>
      </w:r>
    </w:p>
    <w:p w14:paraId="73A68D50" w14:textId="071853E2" w:rsidR="00B57DBE" w:rsidRPr="00F50599" w:rsidRDefault="00B57DBE" w:rsidP="00A75C10">
      <w:pPr>
        <w:pStyle w:val="Bullet1"/>
      </w:pPr>
      <w:r w:rsidRPr="00F50599">
        <w:t>Limited availability – single source;</w:t>
      </w:r>
    </w:p>
    <w:p w14:paraId="57883870" w14:textId="4B56BF2C" w:rsidR="00B57DBE" w:rsidRPr="00F50599" w:rsidRDefault="00B57DBE" w:rsidP="00A75C10">
      <w:pPr>
        <w:pStyle w:val="Bullet1"/>
      </w:pPr>
      <w:r w:rsidRPr="00F50599">
        <w:t>Flora and fauna might limit the use of some types of WAGs.</w:t>
      </w:r>
    </w:p>
    <w:p w14:paraId="1FE9FCA0" w14:textId="59F0CC0E" w:rsidR="00B57DBE" w:rsidRPr="00F50599" w:rsidRDefault="00B57DBE" w:rsidP="00A75C10">
      <w:pPr>
        <w:pStyle w:val="Heading1"/>
      </w:pPr>
      <w:bookmarkStart w:id="238" w:name="_Toc456181035"/>
      <w:r w:rsidRPr="00F50599">
        <w:lastRenderedPageBreak/>
        <w:t>FUEL CELLS</w:t>
      </w:r>
      <w:bookmarkEnd w:id="238"/>
    </w:p>
    <w:p w14:paraId="05D12376" w14:textId="77777777" w:rsidR="00A75C10" w:rsidRPr="00F50599" w:rsidRDefault="00A75C10" w:rsidP="00A75C10">
      <w:pPr>
        <w:pStyle w:val="Heading1separatationline"/>
      </w:pPr>
    </w:p>
    <w:p w14:paraId="6E8D5B17" w14:textId="434A0856" w:rsidR="00B57DBE" w:rsidRPr="00F50599" w:rsidRDefault="00B57DBE" w:rsidP="00A75C10">
      <w:pPr>
        <w:pStyle w:val="Heading2"/>
      </w:pPr>
      <w:bookmarkStart w:id="239" w:name="_Toc456181036"/>
      <w:r w:rsidRPr="00F50599">
        <w:t>General</w:t>
      </w:r>
      <w:bookmarkEnd w:id="239"/>
    </w:p>
    <w:p w14:paraId="0A2E9400" w14:textId="77777777" w:rsidR="00A75C10" w:rsidRPr="00F50599" w:rsidRDefault="00A75C10" w:rsidP="00A75C10">
      <w:pPr>
        <w:pStyle w:val="Heading2separationline"/>
      </w:pPr>
    </w:p>
    <w:p w14:paraId="3FEC80CF" w14:textId="77777777" w:rsidR="00B57DBE" w:rsidRPr="00F50599" w:rsidRDefault="00B57DBE" w:rsidP="00B57DBE">
      <w:pPr>
        <w:pStyle w:val="BodyText"/>
        <w:rPr>
          <w:lang w:val="en-GB"/>
        </w:rPr>
      </w:pPr>
      <w:r w:rsidRPr="00F50599">
        <w:rPr>
          <w:lang w:val="en-GB"/>
        </w:rPr>
        <w:t>Fuel cell technology is quite new and is under continuous development.  The fuel cell can be used as primary energy source or in combination with PV or wind generator (Hybrid System) on AtoN in remote areas.</w:t>
      </w:r>
    </w:p>
    <w:p w14:paraId="6F165DFD" w14:textId="77777777" w:rsidR="00B57DBE" w:rsidRPr="00F50599" w:rsidRDefault="00B57DBE" w:rsidP="00B57DBE">
      <w:pPr>
        <w:pStyle w:val="BodyText"/>
        <w:rPr>
          <w:lang w:val="en-GB"/>
        </w:rPr>
      </w:pPr>
      <w:r w:rsidRPr="00F50599">
        <w:rPr>
          <w:lang w:val="en-GB"/>
        </w:rPr>
        <w:t>There are currently two types of fuel cells available on the market relevant to AtoN.</w:t>
      </w:r>
    </w:p>
    <w:p w14:paraId="4820961D" w14:textId="37F085CA" w:rsidR="00B57DBE" w:rsidRPr="00F50599" w:rsidRDefault="00B57DBE" w:rsidP="00A75C10">
      <w:pPr>
        <w:pStyle w:val="Bullet1"/>
      </w:pPr>
      <w:r w:rsidRPr="00F50599">
        <w:t>Proton Exchange Membrane (PEM);</w:t>
      </w:r>
    </w:p>
    <w:p w14:paraId="252BC342" w14:textId="21495C4B" w:rsidR="00B57DBE" w:rsidRPr="00F50599" w:rsidRDefault="00B57DBE" w:rsidP="00A75C10">
      <w:pPr>
        <w:pStyle w:val="Bullet1"/>
      </w:pPr>
      <w:r w:rsidRPr="00F50599">
        <w:t>The PEM is using gaseous hydrogen as direct fuel and can be used on medium and major fixed lights in remote areas;</w:t>
      </w:r>
    </w:p>
    <w:p w14:paraId="1AEE83F6" w14:textId="16666EC8" w:rsidR="00B57DBE" w:rsidRPr="00F50599" w:rsidRDefault="00B57DBE" w:rsidP="00A75C10">
      <w:pPr>
        <w:pStyle w:val="Bullet1"/>
      </w:pPr>
      <w:r w:rsidRPr="00F50599">
        <w:t>Direct Methanol Fuel Cell;</w:t>
      </w:r>
    </w:p>
    <w:p w14:paraId="4B4924B2" w14:textId="72B4B7B5" w:rsidR="00B57DBE" w:rsidRPr="00F50599" w:rsidRDefault="00B57DBE" w:rsidP="00A75C10">
      <w:pPr>
        <w:pStyle w:val="Bullet1"/>
      </w:pPr>
      <w:r w:rsidRPr="00F50599">
        <w:t>This technology is using a mixture of methanol and water as fuel.  Currently, the technology can produce power from 100 Watts to 5kW.</w:t>
      </w:r>
    </w:p>
    <w:p w14:paraId="5011A092" w14:textId="19F89EC8" w:rsidR="00B57DBE" w:rsidRPr="00F50599" w:rsidRDefault="00B57DBE" w:rsidP="00A75C10">
      <w:pPr>
        <w:pStyle w:val="Heading2"/>
      </w:pPr>
      <w:bookmarkStart w:id="240" w:name="_Toc456181037"/>
      <w:r w:rsidRPr="00F50599">
        <w:t>Advantages</w:t>
      </w:r>
      <w:bookmarkEnd w:id="240"/>
    </w:p>
    <w:p w14:paraId="71F0143A" w14:textId="77777777" w:rsidR="00A75C10" w:rsidRPr="00F50599" w:rsidRDefault="00A75C10" w:rsidP="00A75C10">
      <w:pPr>
        <w:pStyle w:val="Heading2separationline"/>
      </w:pPr>
    </w:p>
    <w:p w14:paraId="4F49EE0F" w14:textId="11BD97DC" w:rsidR="00B57DBE" w:rsidRPr="00F50599" w:rsidRDefault="00B57DBE" w:rsidP="00A75C10">
      <w:pPr>
        <w:pStyle w:val="Bullet1"/>
      </w:pPr>
      <w:r w:rsidRPr="00F50599">
        <w:t>No moving parts in the Proton Exchange Membrane (PEM) cell;</w:t>
      </w:r>
    </w:p>
    <w:p w14:paraId="623E9A4D" w14:textId="31777E75" w:rsidR="00B57DBE" w:rsidRPr="00F50599" w:rsidRDefault="00B57DBE" w:rsidP="00A75C10">
      <w:pPr>
        <w:pStyle w:val="Bullet1"/>
      </w:pPr>
      <w:r w:rsidRPr="00F50599">
        <w:t>Low tech maintenance;</w:t>
      </w:r>
    </w:p>
    <w:p w14:paraId="16B2688C" w14:textId="503B166F" w:rsidR="00B57DBE" w:rsidRPr="00F50599" w:rsidRDefault="00B57DBE" w:rsidP="00A75C10">
      <w:pPr>
        <w:pStyle w:val="Bullet1"/>
      </w:pPr>
      <w:r w:rsidRPr="00F50599">
        <w:t>Low pollutant emissions;</w:t>
      </w:r>
    </w:p>
    <w:p w14:paraId="55617DE7" w14:textId="6B22E4DB" w:rsidR="00B57DBE" w:rsidRPr="00F50599" w:rsidRDefault="00A75C10" w:rsidP="00A75C10">
      <w:pPr>
        <w:pStyle w:val="Bullet1"/>
      </w:pPr>
      <w:r w:rsidRPr="00F50599">
        <w:t>Low operational costs.</w:t>
      </w:r>
    </w:p>
    <w:p w14:paraId="1827E5DB" w14:textId="2244F068" w:rsidR="00B57DBE" w:rsidRPr="00F50599" w:rsidRDefault="00B57DBE" w:rsidP="00A75C10">
      <w:pPr>
        <w:pStyle w:val="Heading2"/>
      </w:pPr>
      <w:bookmarkStart w:id="241" w:name="_Toc456181038"/>
      <w:r w:rsidRPr="00F50599">
        <w:t>Disadvantages</w:t>
      </w:r>
      <w:bookmarkEnd w:id="241"/>
    </w:p>
    <w:p w14:paraId="49C778A8" w14:textId="77777777" w:rsidR="00A75C10" w:rsidRPr="00F50599" w:rsidRDefault="00A75C10" w:rsidP="00A75C10">
      <w:pPr>
        <w:pStyle w:val="Heading2separationline"/>
      </w:pPr>
    </w:p>
    <w:p w14:paraId="4DA9BB5B" w14:textId="34B2955A" w:rsidR="00B57DBE" w:rsidRPr="00F50599" w:rsidRDefault="00B57DBE" w:rsidP="00A75C10">
      <w:pPr>
        <w:pStyle w:val="Bullet1"/>
      </w:pPr>
      <w:r w:rsidRPr="00F50599">
        <w:t>Refuelling issues;</w:t>
      </w:r>
    </w:p>
    <w:p w14:paraId="03855FC3" w14:textId="421877D6" w:rsidR="00B57DBE" w:rsidRPr="00F50599" w:rsidRDefault="00B57DBE" w:rsidP="00A75C10">
      <w:pPr>
        <w:pStyle w:val="Bullet1"/>
      </w:pPr>
      <w:r w:rsidRPr="00F50599">
        <w:t>Fuel safety and transportation issues;</w:t>
      </w:r>
    </w:p>
    <w:p w14:paraId="2EB77D2E" w14:textId="3FBA13ED" w:rsidR="00B57DBE" w:rsidRPr="00F50599" w:rsidRDefault="00B57DBE" w:rsidP="00A75C10">
      <w:pPr>
        <w:pStyle w:val="Bullet1"/>
      </w:pPr>
      <w:r w:rsidRPr="00F50599">
        <w:t>Stack lifetime is limited;</w:t>
      </w:r>
    </w:p>
    <w:p w14:paraId="504A102C" w14:textId="609B3400" w:rsidR="00B57DBE" w:rsidRPr="00F50599" w:rsidRDefault="00B57DBE" w:rsidP="00A75C10">
      <w:pPr>
        <w:pStyle w:val="Bullet1"/>
      </w:pPr>
      <w:r w:rsidRPr="00F50599">
        <w:t>Low temperature performance for some types;</w:t>
      </w:r>
    </w:p>
    <w:p w14:paraId="445B463F" w14:textId="3D26DA16" w:rsidR="00B57DBE" w:rsidRPr="00F50599" w:rsidRDefault="00B57DBE" w:rsidP="00A75C10">
      <w:pPr>
        <w:pStyle w:val="Bullet1"/>
      </w:pPr>
      <w:r w:rsidRPr="00F50599">
        <w:t>Capital cost.</w:t>
      </w:r>
    </w:p>
    <w:p w14:paraId="7CA2A5B1" w14:textId="046CABB0" w:rsidR="00B57DBE" w:rsidRPr="00F50599" w:rsidRDefault="00B57DBE" w:rsidP="00A75C10">
      <w:pPr>
        <w:pStyle w:val="Heading1"/>
      </w:pPr>
      <w:bookmarkStart w:id="242" w:name="_Toc456181039"/>
      <w:r w:rsidRPr="00F50599">
        <w:t>DIESEL GENERATORS</w:t>
      </w:r>
      <w:bookmarkEnd w:id="242"/>
    </w:p>
    <w:p w14:paraId="58032C91" w14:textId="77777777" w:rsidR="00A75C10" w:rsidRPr="00F50599" w:rsidRDefault="00A75C10" w:rsidP="00A75C10">
      <w:pPr>
        <w:pStyle w:val="Heading1separatationline"/>
      </w:pPr>
    </w:p>
    <w:p w14:paraId="06BB6A18" w14:textId="0CD1A845" w:rsidR="00B57DBE" w:rsidRPr="00F50599" w:rsidRDefault="00B57DBE" w:rsidP="00A75C10">
      <w:pPr>
        <w:pStyle w:val="Heading2"/>
      </w:pPr>
      <w:bookmarkStart w:id="243" w:name="_Toc456181040"/>
      <w:r w:rsidRPr="00F50599">
        <w:t>General</w:t>
      </w:r>
      <w:bookmarkEnd w:id="243"/>
    </w:p>
    <w:p w14:paraId="623120A0" w14:textId="77777777" w:rsidR="00A75C10" w:rsidRPr="00F50599" w:rsidRDefault="00A75C10" w:rsidP="00A75C10">
      <w:pPr>
        <w:pStyle w:val="Heading2separationline"/>
      </w:pPr>
    </w:p>
    <w:p w14:paraId="5EE1D8AF" w14:textId="77777777" w:rsidR="00B57DBE" w:rsidRPr="00F50599" w:rsidRDefault="00B57DBE" w:rsidP="00B57DBE">
      <w:pPr>
        <w:pStyle w:val="BodyText"/>
        <w:rPr>
          <w:lang w:val="en-GB"/>
        </w:rPr>
      </w:pPr>
      <w:r w:rsidRPr="00F50599">
        <w:rPr>
          <w:lang w:val="en-GB"/>
        </w:rPr>
        <w:t>Generally used for high power requirements on fixed AtoN at remote places or as backup for utility electricity.</w:t>
      </w:r>
    </w:p>
    <w:p w14:paraId="194293BC" w14:textId="77777777" w:rsidR="00B57DBE" w:rsidRPr="00F50599" w:rsidRDefault="00B57DBE" w:rsidP="00B57DBE">
      <w:pPr>
        <w:pStyle w:val="BodyText"/>
        <w:rPr>
          <w:lang w:val="en-GB"/>
        </w:rPr>
      </w:pPr>
      <w:r w:rsidRPr="00F50599">
        <w:rPr>
          <w:lang w:val="en-GB"/>
        </w:rPr>
        <w:t>Renewable energy systems should be used in place of diesel generators wherever possible.  Diesel generation may provide the reserve part of a hybrid system, or may be provided as an emergency power source.  Installation of a diesel generator system may be considered necessary where domestic power is required.</w:t>
      </w:r>
    </w:p>
    <w:p w14:paraId="2A2A44D3" w14:textId="16896206" w:rsidR="00B57DBE" w:rsidRPr="00F50599" w:rsidRDefault="00B57DBE" w:rsidP="00A75C10">
      <w:pPr>
        <w:pStyle w:val="Heading2"/>
      </w:pPr>
      <w:bookmarkStart w:id="244" w:name="_Ref448673662"/>
      <w:bookmarkStart w:id="245" w:name="_Toc456181041"/>
      <w:r w:rsidRPr="00F50599">
        <w:t>Advantages</w:t>
      </w:r>
      <w:bookmarkEnd w:id="244"/>
      <w:bookmarkEnd w:id="245"/>
    </w:p>
    <w:p w14:paraId="2F824677" w14:textId="77777777" w:rsidR="00A75C10" w:rsidRPr="00F50599" w:rsidRDefault="00A75C10" w:rsidP="00A75C10">
      <w:pPr>
        <w:pStyle w:val="Heading2separationline"/>
      </w:pPr>
    </w:p>
    <w:p w14:paraId="329F2EF7" w14:textId="2B5E20C7" w:rsidR="00B57DBE" w:rsidRPr="00F50599" w:rsidRDefault="00B57DBE" w:rsidP="00A75C10">
      <w:pPr>
        <w:pStyle w:val="Bullet1"/>
      </w:pPr>
      <w:r w:rsidRPr="00F50599">
        <w:t>Good cost to power ratio;</w:t>
      </w:r>
    </w:p>
    <w:p w14:paraId="1FD98B2E" w14:textId="551C3C79" w:rsidR="00B57DBE" w:rsidRPr="00F50599" w:rsidRDefault="00B57DBE" w:rsidP="00A75C10">
      <w:pPr>
        <w:pStyle w:val="Bullet1"/>
      </w:pPr>
      <w:r w:rsidRPr="00F50599">
        <w:t>Long established technology;</w:t>
      </w:r>
    </w:p>
    <w:p w14:paraId="77BD2831" w14:textId="3748C10E" w:rsidR="00B57DBE" w:rsidRPr="00F50599" w:rsidRDefault="00B57DBE" w:rsidP="00A75C10">
      <w:pPr>
        <w:pStyle w:val="Bullet1"/>
      </w:pPr>
      <w:r w:rsidRPr="00F50599">
        <w:t>Power is independent of most weather conditions.</w:t>
      </w:r>
    </w:p>
    <w:p w14:paraId="2EBBE0C1" w14:textId="33D6053E" w:rsidR="00B57DBE" w:rsidRPr="00F50599" w:rsidRDefault="00B57DBE" w:rsidP="00A75C10">
      <w:pPr>
        <w:pStyle w:val="Heading2"/>
      </w:pPr>
      <w:bookmarkStart w:id="246" w:name="_Ref448672454"/>
      <w:bookmarkStart w:id="247" w:name="_Toc456181042"/>
      <w:r w:rsidRPr="00F50599">
        <w:t>Disadvantages</w:t>
      </w:r>
      <w:bookmarkEnd w:id="246"/>
      <w:bookmarkEnd w:id="247"/>
    </w:p>
    <w:p w14:paraId="3493F656" w14:textId="77777777" w:rsidR="00A75C10" w:rsidRPr="00F50599" w:rsidRDefault="00A75C10" w:rsidP="00A75C10">
      <w:pPr>
        <w:pStyle w:val="Heading2separationline"/>
      </w:pPr>
    </w:p>
    <w:p w14:paraId="78AA16D0" w14:textId="7D22FA6B" w:rsidR="00B57DBE" w:rsidRPr="00F50599" w:rsidRDefault="00B57DBE" w:rsidP="00A75C10">
      <w:pPr>
        <w:pStyle w:val="Bullet1"/>
      </w:pPr>
      <w:r w:rsidRPr="00F50599">
        <w:t>Complexity of installation;</w:t>
      </w:r>
    </w:p>
    <w:p w14:paraId="303A2D70" w14:textId="41EDCDE3" w:rsidR="00B57DBE" w:rsidRPr="00F50599" w:rsidRDefault="00B57DBE" w:rsidP="00A75C10">
      <w:pPr>
        <w:pStyle w:val="Bullet1"/>
      </w:pPr>
      <w:r w:rsidRPr="00F50599">
        <w:lastRenderedPageBreak/>
        <w:t>Dedicated space required, i.e. engine room needed;</w:t>
      </w:r>
    </w:p>
    <w:p w14:paraId="42EDEF8A" w14:textId="5B005069" w:rsidR="00B57DBE" w:rsidRPr="00F50599" w:rsidRDefault="00B57DBE" w:rsidP="00A75C10">
      <w:pPr>
        <w:pStyle w:val="Bullet1"/>
      </w:pPr>
      <w:r w:rsidRPr="00F50599">
        <w:t>Regular maintenance required;</w:t>
      </w:r>
    </w:p>
    <w:p w14:paraId="3D0B5068" w14:textId="3619A8E8" w:rsidR="00B57DBE" w:rsidRPr="00F50599" w:rsidRDefault="00B57DBE" w:rsidP="00A75C10">
      <w:pPr>
        <w:pStyle w:val="Bullet1"/>
      </w:pPr>
      <w:r w:rsidRPr="00F50599">
        <w:t>Produces noise and atmospheric pollution;</w:t>
      </w:r>
    </w:p>
    <w:p w14:paraId="7618865C" w14:textId="7D0E04D2" w:rsidR="00B57DBE" w:rsidRPr="00F50599" w:rsidRDefault="00B57DBE" w:rsidP="00A75C10">
      <w:pPr>
        <w:pStyle w:val="Bullet1"/>
      </w:pPr>
      <w:r w:rsidRPr="00F50599">
        <w:t xml:space="preserve">Regular </w:t>
      </w:r>
      <w:r w:rsidR="00A75C10" w:rsidRPr="00F50599">
        <w:t>refuelling</w:t>
      </w:r>
      <w:r w:rsidRPr="00F50599">
        <w:t xml:space="preserve"> required;</w:t>
      </w:r>
    </w:p>
    <w:p w14:paraId="25E77CCC" w14:textId="7DA9C6F2" w:rsidR="00B57DBE" w:rsidRPr="00F50599" w:rsidRDefault="00A75C10" w:rsidP="00A75C10">
      <w:pPr>
        <w:pStyle w:val="Bullet1"/>
      </w:pPr>
      <w:r w:rsidRPr="00F50599">
        <w:t xml:space="preserve">Cost of </w:t>
      </w:r>
      <w:r w:rsidR="00B57DBE" w:rsidRPr="00F50599">
        <w:t>fuel transportation;</w:t>
      </w:r>
    </w:p>
    <w:p w14:paraId="3CAB5DE0" w14:textId="754233E9" w:rsidR="00B57DBE" w:rsidRPr="00F50599" w:rsidRDefault="00B57DBE" w:rsidP="00A75C10">
      <w:pPr>
        <w:pStyle w:val="Bullet1"/>
      </w:pPr>
      <w:r w:rsidRPr="00F50599">
        <w:t>Unattended service interval is short, typically 4 – 6 months;</w:t>
      </w:r>
    </w:p>
    <w:p w14:paraId="153D23F5" w14:textId="07CE778C" w:rsidR="00B57DBE" w:rsidRPr="00F50599" w:rsidRDefault="00B57DBE" w:rsidP="00A75C10">
      <w:pPr>
        <w:pStyle w:val="Bullet1"/>
      </w:pPr>
      <w:r w:rsidRPr="00F50599">
        <w:t>Fuel storage environmental risk has to be addressed at each site.</w:t>
      </w:r>
    </w:p>
    <w:p w14:paraId="65992FB7" w14:textId="16CCD9C1" w:rsidR="00B57DBE" w:rsidRPr="00F50599" w:rsidRDefault="00B57DBE" w:rsidP="00A75C10">
      <w:pPr>
        <w:pStyle w:val="Heading1"/>
      </w:pPr>
      <w:bookmarkStart w:id="248" w:name="_Toc456181043"/>
      <w:r w:rsidRPr="00F50599">
        <w:t>PETROL/GAS ENGINE GENERATORS</w:t>
      </w:r>
      <w:bookmarkEnd w:id="248"/>
    </w:p>
    <w:p w14:paraId="4BCA74D0" w14:textId="77777777" w:rsidR="00A75C10" w:rsidRPr="00F50599" w:rsidRDefault="00A75C10" w:rsidP="00A75C10">
      <w:pPr>
        <w:pStyle w:val="Heading1separatationline"/>
      </w:pPr>
    </w:p>
    <w:p w14:paraId="40C864C9" w14:textId="30F03624" w:rsidR="00B57DBE" w:rsidRPr="00F50599" w:rsidRDefault="00B57DBE" w:rsidP="00A75C10">
      <w:pPr>
        <w:pStyle w:val="Heading2"/>
      </w:pPr>
      <w:bookmarkStart w:id="249" w:name="_Toc456181044"/>
      <w:r w:rsidRPr="00F50599">
        <w:t>General</w:t>
      </w:r>
      <w:bookmarkEnd w:id="249"/>
    </w:p>
    <w:p w14:paraId="0A59D01C" w14:textId="77777777" w:rsidR="00A75C10" w:rsidRPr="00F50599" w:rsidRDefault="00A75C10" w:rsidP="00A75C10">
      <w:pPr>
        <w:pStyle w:val="Heading2separationline"/>
      </w:pPr>
    </w:p>
    <w:p w14:paraId="62CF3CAC" w14:textId="243D9185" w:rsidR="00B57DBE" w:rsidRPr="00F50599" w:rsidRDefault="00B57DBE" w:rsidP="00B57DBE">
      <w:pPr>
        <w:pStyle w:val="BodyText"/>
        <w:rPr>
          <w:lang w:val="en-GB"/>
        </w:rPr>
      </w:pPr>
      <w:r w:rsidRPr="00F50599">
        <w:rPr>
          <w:lang w:val="en-GB"/>
        </w:rPr>
        <w:t>Generally</w:t>
      </w:r>
      <w:r w:rsidR="00A75C10" w:rsidRPr="00F50599">
        <w:rPr>
          <w:lang w:val="en-GB"/>
        </w:rPr>
        <w:t>,</w:t>
      </w:r>
      <w:r w:rsidRPr="00F50599">
        <w:rPr>
          <w:lang w:val="en-GB"/>
        </w:rPr>
        <w:t xml:space="preserve"> these power systems are used in a manner similar to the diesel generator systems described in the previous section.  For these reasons petrol engine generators are not recommended for fixed installations.</w:t>
      </w:r>
    </w:p>
    <w:p w14:paraId="43578187" w14:textId="32916B29" w:rsidR="00B57DBE" w:rsidRPr="00F50599" w:rsidRDefault="00B57DBE" w:rsidP="00A75C10">
      <w:pPr>
        <w:pStyle w:val="Heading2"/>
      </w:pPr>
      <w:bookmarkStart w:id="250" w:name="_Toc456181045"/>
      <w:r w:rsidRPr="00F50599">
        <w:t>Advantages</w:t>
      </w:r>
      <w:bookmarkEnd w:id="250"/>
    </w:p>
    <w:p w14:paraId="0FC8C516" w14:textId="77777777" w:rsidR="00A75C10" w:rsidRPr="00F50599" w:rsidRDefault="00A75C10" w:rsidP="00A75C10">
      <w:pPr>
        <w:pStyle w:val="Heading2separationline"/>
      </w:pPr>
    </w:p>
    <w:p w14:paraId="0F10F93A" w14:textId="02B2F825" w:rsidR="00B57DBE" w:rsidRPr="00F50599" w:rsidRDefault="00B57DBE" w:rsidP="00A75C10">
      <w:pPr>
        <w:pStyle w:val="Bullet1"/>
      </w:pPr>
      <w:r w:rsidRPr="00F50599">
        <w:t>For the a</w:t>
      </w:r>
      <w:r w:rsidR="006B6CAF" w:rsidRPr="00F50599">
        <w:t>dvantages, refer to section ‎</w:t>
      </w:r>
      <w:r w:rsidR="006B6CAF" w:rsidRPr="00F50599">
        <w:fldChar w:fldCharType="begin"/>
      </w:r>
      <w:r w:rsidR="006B6CAF" w:rsidRPr="00F50599">
        <w:instrText xml:space="preserve"> REF _Ref448673662 \r \h </w:instrText>
      </w:r>
      <w:r w:rsidR="006B6CAF" w:rsidRPr="00F50599">
        <w:fldChar w:fldCharType="separate"/>
      </w:r>
      <w:r w:rsidR="006B6CAF" w:rsidRPr="00F50599">
        <w:t>8.2</w:t>
      </w:r>
      <w:r w:rsidR="006B6CAF" w:rsidRPr="00F50599">
        <w:fldChar w:fldCharType="end"/>
      </w:r>
      <w:r w:rsidRPr="00F50599">
        <w:t>.</w:t>
      </w:r>
    </w:p>
    <w:p w14:paraId="1935F01A" w14:textId="67355D8F" w:rsidR="00B57DBE" w:rsidRPr="00F50599" w:rsidRDefault="00B57DBE" w:rsidP="00A75C10">
      <w:pPr>
        <w:pStyle w:val="Heading2"/>
      </w:pPr>
      <w:bookmarkStart w:id="251" w:name="_Toc456181046"/>
      <w:r w:rsidRPr="00F50599">
        <w:t>Disadvantages</w:t>
      </w:r>
      <w:bookmarkEnd w:id="251"/>
    </w:p>
    <w:p w14:paraId="055330C9" w14:textId="77777777" w:rsidR="00A75C10" w:rsidRPr="00F50599" w:rsidRDefault="00A75C10" w:rsidP="00A75C10">
      <w:pPr>
        <w:pStyle w:val="Heading2separationline"/>
      </w:pPr>
    </w:p>
    <w:p w14:paraId="4548DA9B" w14:textId="3371864F" w:rsidR="00B57DBE" w:rsidRPr="00F50599" w:rsidRDefault="00A75C10" w:rsidP="00A75C10">
      <w:pPr>
        <w:pStyle w:val="Bullet1"/>
      </w:pPr>
      <w:r w:rsidRPr="00F50599">
        <w:t xml:space="preserve">Refer to the section </w:t>
      </w:r>
      <w:r w:rsidRPr="00F50599">
        <w:fldChar w:fldCharType="begin"/>
      </w:r>
      <w:r w:rsidRPr="00F50599">
        <w:instrText xml:space="preserve"> REF _Ref448672454 \r \h </w:instrText>
      </w:r>
      <w:r w:rsidRPr="00F50599">
        <w:fldChar w:fldCharType="separate"/>
      </w:r>
      <w:r w:rsidRPr="00F50599">
        <w:t>8.3</w:t>
      </w:r>
      <w:r w:rsidRPr="00F50599">
        <w:fldChar w:fldCharType="end"/>
      </w:r>
      <w:r w:rsidR="00B57DBE" w:rsidRPr="00F50599">
        <w:t>;</w:t>
      </w:r>
    </w:p>
    <w:p w14:paraId="16F738E3" w14:textId="253A6150" w:rsidR="00B57DBE" w:rsidRPr="00F50599" w:rsidRDefault="00B57DBE" w:rsidP="00A75C10">
      <w:pPr>
        <w:pStyle w:val="Bullet1"/>
      </w:pPr>
      <w:r w:rsidRPr="00F50599">
        <w:t>Fuel storage and transport safety implications;</w:t>
      </w:r>
    </w:p>
    <w:p w14:paraId="254E285F" w14:textId="4BB40105" w:rsidR="00B57DBE" w:rsidRPr="00F50599" w:rsidRDefault="00B57DBE" w:rsidP="00A75C10">
      <w:pPr>
        <w:pStyle w:val="Bullet1"/>
      </w:pPr>
      <w:r w:rsidRPr="00F50599">
        <w:t>Less durable than diesel engine generators;</w:t>
      </w:r>
    </w:p>
    <w:p w14:paraId="426F7810" w14:textId="5397F72E" w:rsidR="00B57DBE" w:rsidRPr="00F50599" w:rsidRDefault="00B57DBE" w:rsidP="00A75C10">
      <w:pPr>
        <w:pStyle w:val="Bullet1"/>
      </w:pPr>
      <w:r w:rsidRPr="00F50599">
        <w:t>Additional and more frequent service requirements.</w:t>
      </w:r>
    </w:p>
    <w:p w14:paraId="495DD674" w14:textId="24A393CB" w:rsidR="00B57DBE" w:rsidRPr="00F50599" w:rsidDel="0079695B" w:rsidRDefault="00B57DBE" w:rsidP="00A75C10">
      <w:pPr>
        <w:pStyle w:val="Heading1"/>
        <w:rPr>
          <w:del w:id="252" w:author="Michael Hadley" w:date="2016-07-13T13:32:00Z"/>
        </w:rPr>
      </w:pPr>
      <w:del w:id="253" w:author="Michael Hadley" w:date="2016-07-13T13:32:00Z">
        <w:r w:rsidRPr="00F50599" w:rsidDel="0079695B">
          <w:delText>DIRECT GAS LIQUID PROPANE GAS (LPG)/ACETYLENE</w:delText>
        </w:r>
      </w:del>
    </w:p>
    <w:p w14:paraId="7C842403" w14:textId="1480C684" w:rsidR="00A75C10" w:rsidRPr="00F50599" w:rsidDel="0079695B" w:rsidRDefault="00A75C10" w:rsidP="00A75C10">
      <w:pPr>
        <w:pStyle w:val="Heading1separatationline"/>
        <w:rPr>
          <w:del w:id="254" w:author="Michael Hadley" w:date="2016-07-13T13:32:00Z"/>
        </w:rPr>
      </w:pPr>
    </w:p>
    <w:p w14:paraId="2FF8F569" w14:textId="2E868659" w:rsidR="00B57DBE" w:rsidRPr="00F50599" w:rsidDel="0079695B" w:rsidRDefault="00B57DBE" w:rsidP="00A75C10">
      <w:pPr>
        <w:pStyle w:val="Heading2"/>
        <w:rPr>
          <w:del w:id="255" w:author="Michael Hadley" w:date="2016-07-13T13:32:00Z"/>
        </w:rPr>
      </w:pPr>
      <w:del w:id="256" w:author="Michael Hadley" w:date="2016-07-13T13:32:00Z">
        <w:r w:rsidRPr="00F50599" w:rsidDel="0079695B">
          <w:delText>General</w:delText>
        </w:r>
      </w:del>
    </w:p>
    <w:p w14:paraId="1B082984" w14:textId="05126C8E" w:rsidR="00A75C10" w:rsidRPr="00F50599" w:rsidDel="0079695B" w:rsidRDefault="00A75C10" w:rsidP="00A75C10">
      <w:pPr>
        <w:pStyle w:val="Heading2separationline"/>
        <w:rPr>
          <w:del w:id="257" w:author="Michael Hadley" w:date="2016-07-13T13:32:00Z"/>
        </w:rPr>
      </w:pPr>
    </w:p>
    <w:p w14:paraId="7CEB8BBE" w14:textId="2C6600C5" w:rsidR="00B57DBE" w:rsidRPr="00F50599" w:rsidDel="0079695B" w:rsidRDefault="00B57DBE" w:rsidP="00B57DBE">
      <w:pPr>
        <w:pStyle w:val="BodyText"/>
        <w:rPr>
          <w:del w:id="258" w:author="Michael Hadley" w:date="2016-07-13T13:32:00Z"/>
          <w:lang w:val="en-GB"/>
        </w:rPr>
      </w:pPr>
      <w:del w:id="259" w:author="Michael Hadley" w:date="2016-07-13T13:32:00Z">
        <w:r w:rsidRPr="00F50599" w:rsidDel="0079695B">
          <w:rPr>
            <w:lang w:val="en-GB"/>
          </w:rPr>
          <w:delText>Formerly gas lanterns were used, particularly on buoys, due to the high reliability of the systems. This technology is being phased out in most countries.</w:delText>
        </w:r>
      </w:del>
    </w:p>
    <w:p w14:paraId="735CE69D" w14:textId="6980BAB0" w:rsidR="00B57DBE" w:rsidRPr="00F50599" w:rsidDel="0079695B" w:rsidRDefault="00B57DBE" w:rsidP="00A75C10">
      <w:pPr>
        <w:pStyle w:val="Heading2"/>
        <w:rPr>
          <w:del w:id="260" w:author="Michael Hadley" w:date="2016-07-13T13:32:00Z"/>
        </w:rPr>
      </w:pPr>
      <w:del w:id="261" w:author="Michael Hadley" w:date="2016-07-13T13:32:00Z">
        <w:r w:rsidRPr="00F50599" w:rsidDel="0079695B">
          <w:delText>Advantages</w:delText>
        </w:r>
      </w:del>
    </w:p>
    <w:p w14:paraId="1F35297F" w14:textId="7AAA9F87" w:rsidR="00A75C10" w:rsidRPr="00F50599" w:rsidDel="0079695B" w:rsidRDefault="00A75C10" w:rsidP="00A75C10">
      <w:pPr>
        <w:pStyle w:val="Heading2separationline"/>
        <w:rPr>
          <w:del w:id="262" w:author="Michael Hadley" w:date="2016-07-13T13:32:00Z"/>
        </w:rPr>
      </w:pPr>
    </w:p>
    <w:p w14:paraId="4E081922" w14:textId="4C6452B8" w:rsidR="00B57DBE" w:rsidRPr="00F50599" w:rsidDel="0079695B" w:rsidRDefault="00B57DBE" w:rsidP="00A75C10">
      <w:pPr>
        <w:pStyle w:val="Bullet1"/>
        <w:rPr>
          <w:del w:id="263" w:author="Michael Hadley" w:date="2016-07-13T13:32:00Z"/>
        </w:rPr>
      </w:pPr>
      <w:del w:id="264" w:author="Michael Hadley" w:date="2016-07-13T13:32:00Z">
        <w:r w:rsidRPr="00F50599" w:rsidDel="0079695B">
          <w:delText>High reliability.</w:delText>
        </w:r>
      </w:del>
    </w:p>
    <w:p w14:paraId="27B9102F" w14:textId="355744C7" w:rsidR="00B57DBE" w:rsidRPr="00F50599" w:rsidDel="0079695B" w:rsidRDefault="00B57DBE" w:rsidP="00A75C10">
      <w:pPr>
        <w:pStyle w:val="Heading2"/>
        <w:rPr>
          <w:del w:id="265" w:author="Michael Hadley" w:date="2016-07-13T13:32:00Z"/>
        </w:rPr>
      </w:pPr>
      <w:del w:id="266" w:author="Michael Hadley" w:date="2016-07-13T13:32:00Z">
        <w:r w:rsidRPr="00F50599" w:rsidDel="0079695B">
          <w:delText>Disadvantages</w:delText>
        </w:r>
      </w:del>
    </w:p>
    <w:p w14:paraId="46BB5FD9" w14:textId="40F00EAD" w:rsidR="00A75C10" w:rsidRPr="00F50599" w:rsidDel="0079695B" w:rsidRDefault="00A75C10" w:rsidP="00A75C10">
      <w:pPr>
        <w:pStyle w:val="Heading2separationline"/>
        <w:rPr>
          <w:del w:id="267" w:author="Michael Hadley" w:date="2016-07-13T13:32:00Z"/>
        </w:rPr>
      </w:pPr>
    </w:p>
    <w:p w14:paraId="01AEA4F5" w14:textId="670FB400" w:rsidR="00B57DBE" w:rsidRPr="00F50599" w:rsidDel="0079695B" w:rsidRDefault="00B57DBE" w:rsidP="00A75C10">
      <w:pPr>
        <w:pStyle w:val="Bullet1"/>
        <w:rPr>
          <w:del w:id="268" w:author="Michael Hadley" w:date="2016-07-13T13:32:00Z"/>
        </w:rPr>
      </w:pPr>
      <w:del w:id="269" w:author="Michael Hadley" w:date="2016-07-13T13:32:00Z">
        <w:r w:rsidRPr="00F50599" w:rsidDel="0079695B">
          <w:delText>Expensive to purchase and operate;</w:delText>
        </w:r>
      </w:del>
    </w:p>
    <w:p w14:paraId="23FB023A" w14:textId="2BA434F6" w:rsidR="00B57DBE" w:rsidRPr="00F50599" w:rsidDel="0079695B" w:rsidRDefault="00B57DBE" w:rsidP="00A75C10">
      <w:pPr>
        <w:pStyle w:val="Bullet1"/>
        <w:rPr>
          <w:del w:id="270" w:author="Michael Hadley" w:date="2016-07-13T13:32:00Z"/>
        </w:rPr>
      </w:pPr>
      <w:del w:id="271" w:author="Michael Hadley" w:date="2016-07-13T13:32:00Z">
        <w:r w:rsidRPr="00F50599" w:rsidDel="0079695B">
          <w:delText>Large storage space required for low power output;</w:delText>
        </w:r>
      </w:del>
    </w:p>
    <w:p w14:paraId="6F913FE4" w14:textId="258E29B9" w:rsidR="00B57DBE" w:rsidRPr="00F50599" w:rsidDel="0079695B" w:rsidRDefault="00B57DBE" w:rsidP="00A75C10">
      <w:pPr>
        <w:pStyle w:val="Bullet1"/>
        <w:rPr>
          <w:del w:id="272" w:author="Michael Hadley" w:date="2016-07-13T13:32:00Z"/>
        </w:rPr>
      </w:pPr>
      <w:del w:id="273" w:author="Michael Hadley" w:date="2016-07-13T13:32:00Z">
        <w:r w:rsidRPr="00F50599" w:rsidDel="0079695B">
          <w:delText>Hazardous nature of the fuel creates personnel safety and environmental risks.</w:delText>
        </w:r>
      </w:del>
    </w:p>
    <w:p w14:paraId="662AA57D" w14:textId="05170655" w:rsidR="00A75C10" w:rsidRPr="00F50599" w:rsidDel="0079695B" w:rsidRDefault="00A75C10">
      <w:pPr>
        <w:spacing w:after="200" w:line="276" w:lineRule="auto"/>
        <w:rPr>
          <w:del w:id="274" w:author="Michael Hadley" w:date="2016-07-13T13:32:00Z"/>
          <w:rFonts w:asciiTheme="majorHAnsi" w:eastAsiaTheme="majorEastAsia" w:hAnsiTheme="majorHAnsi" w:cstheme="majorBidi"/>
          <w:b/>
          <w:bCs/>
          <w:caps/>
          <w:color w:val="407EC9"/>
          <w:sz w:val="28"/>
          <w:szCs w:val="24"/>
        </w:rPr>
      </w:pPr>
      <w:del w:id="275" w:author="Michael Hadley" w:date="2016-07-13T13:32:00Z">
        <w:r w:rsidRPr="00F50599" w:rsidDel="0079695B">
          <w:br w:type="page"/>
        </w:r>
      </w:del>
    </w:p>
    <w:p w14:paraId="324CEFFC" w14:textId="2FBC7A4A" w:rsidR="00B57DBE" w:rsidRPr="00F50599" w:rsidDel="0079695B" w:rsidRDefault="00B57DBE" w:rsidP="00A75C10">
      <w:pPr>
        <w:pStyle w:val="Heading1"/>
        <w:rPr>
          <w:del w:id="276" w:author="Michael Hadley" w:date="2016-07-13T13:32:00Z"/>
        </w:rPr>
      </w:pPr>
      <w:del w:id="277" w:author="Michael Hadley" w:date="2016-07-13T13:32:00Z">
        <w:r w:rsidRPr="00F50599" w:rsidDel="0079695B">
          <w:delText>FUTURE POSSIBILITIES</w:delText>
        </w:r>
      </w:del>
    </w:p>
    <w:p w14:paraId="1B0D5025" w14:textId="15D64973" w:rsidR="00A75C10" w:rsidRPr="00F50599" w:rsidDel="0079695B" w:rsidRDefault="00A75C10" w:rsidP="00A75C10">
      <w:pPr>
        <w:pStyle w:val="Heading1separatationline"/>
        <w:rPr>
          <w:del w:id="278" w:author="Michael Hadley" w:date="2016-07-13T13:32:00Z"/>
        </w:rPr>
      </w:pPr>
    </w:p>
    <w:p w14:paraId="4C9F6E96" w14:textId="35BFFCDB" w:rsidR="00B57DBE" w:rsidRPr="00F50599" w:rsidDel="0079695B" w:rsidRDefault="00B57DBE" w:rsidP="00A75C10">
      <w:pPr>
        <w:pStyle w:val="Heading2"/>
        <w:rPr>
          <w:del w:id="279" w:author="Michael Hadley" w:date="2016-07-13T13:32:00Z"/>
        </w:rPr>
      </w:pPr>
      <w:del w:id="280" w:author="Michael Hadley" w:date="2016-07-13T13:32:00Z">
        <w:r w:rsidRPr="00F50599" w:rsidDel="0079695B">
          <w:delText>General</w:delText>
        </w:r>
      </w:del>
    </w:p>
    <w:p w14:paraId="67EFDA63" w14:textId="1404A72B" w:rsidR="00A75C10" w:rsidRPr="00F50599" w:rsidDel="0079695B" w:rsidRDefault="00A75C10" w:rsidP="00A75C10">
      <w:pPr>
        <w:pStyle w:val="Heading2separationline"/>
        <w:rPr>
          <w:del w:id="281" w:author="Michael Hadley" w:date="2016-07-13T13:32:00Z"/>
        </w:rPr>
      </w:pPr>
    </w:p>
    <w:p w14:paraId="1B625ABE" w14:textId="39FB953C" w:rsidR="00B57DBE" w:rsidRPr="00F50599" w:rsidDel="0079695B" w:rsidRDefault="00B57DBE" w:rsidP="00B57DBE">
      <w:pPr>
        <w:pStyle w:val="BodyText"/>
        <w:rPr>
          <w:del w:id="282" w:author="Michael Hadley" w:date="2016-07-13T13:32:00Z"/>
          <w:lang w:val="en-GB"/>
        </w:rPr>
      </w:pPr>
      <w:del w:id="283" w:author="Michael Hadley" w:date="2016-07-13T13:32:00Z">
        <w:r w:rsidRPr="00F50599" w:rsidDel="0079695B">
          <w:rPr>
            <w:lang w:val="en-GB"/>
          </w:rPr>
          <w:delText>This section includes technologies that have not been fully tested to the reliability expected by IALA or technologies that are still under development and will be kept under review.  The stated information about these technologies might not be up to date and readers are encouraged to research for up to date information.</w:delText>
        </w:r>
      </w:del>
    </w:p>
    <w:p w14:paraId="273FF43B" w14:textId="1D8A6245" w:rsidR="00B57DBE" w:rsidRPr="00F50599" w:rsidDel="0079695B" w:rsidRDefault="00B57DBE" w:rsidP="00A75C10">
      <w:pPr>
        <w:pStyle w:val="Heading2"/>
        <w:rPr>
          <w:del w:id="284" w:author="Michael Hadley" w:date="2016-07-13T13:32:00Z"/>
        </w:rPr>
      </w:pPr>
      <w:del w:id="285" w:author="Michael Hadley" w:date="2016-07-13T13:32:00Z">
        <w:r w:rsidRPr="00F50599" w:rsidDel="0079695B">
          <w:delText>Seawater Battery</w:delText>
        </w:r>
      </w:del>
    </w:p>
    <w:p w14:paraId="75DD0131" w14:textId="1154B294" w:rsidR="00A75C10" w:rsidRPr="00F50599" w:rsidDel="0079695B" w:rsidRDefault="00A75C10" w:rsidP="00A75C10">
      <w:pPr>
        <w:pStyle w:val="Heading2separationline"/>
        <w:rPr>
          <w:del w:id="286" w:author="Michael Hadley" w:date="2016-07-13T13:32:00Z"/>
        </w:rPr>
      </w:pPr>
    </w:p>
    <w:p w14:paraId="5B8940AA" w14:textId="686D276A" w:rsidR="00B57DBE" w:rsidRPr="00F50599" w:rsidDel="0079695B" w:rsidRDefault="00B57DBE" w:rsidP="00B57DBE">
      <w:pPr>
        <w:pStyle w:val="BodyText"/>
        <w:rPr>
          <w:del w:id="287" w:author="Michael Hadley" w:date="2016-07-13T13:32:00Z"/>
          <w:lang w:val="en-GB"/>
        </w:rPr>
      </w:pPr>
      <w:del w:id="288" w:author="Michael Hadley" w:date="2016-07-13T13:32:00Z">
        <w:r w:rsidRPr="00F50599" w:rsidDel="0079695B">
          <w:rPr>
            <w:lang w:val="en-GB"/>
          </w:rPr>
          <w:delText>Seawater serves as the electrolyte which when introduced starts the electro-chemical process.  This technology is typically used in applications which require a power source to remain dormant for a long period before being required once immersed in seawater.  Typical applications include life jackets etc.  In its present condition the technology needs to be improved before this type of battery can be recommended for AtoN systems.</w:delText>
        </w:r>
      </w:del>
    </w:p>
    <w:p w14:paraId="3B82B3AB" w14:textId="6A775360" w:rsidR="00B57DBE" w:rsidRPr="00F50599" w:rsidDel="0079695B" w:rsidRDefault="00B57DBE" w:rsidP="00A75C10">
      <w:pPr>
        <w:pStyle w:val="Heading2"/>
        <w:rPr>
          <w:del w:id="289" w:author="Michael Hadley" w:date="2016-07-13T13:32:00Z"/>
        </w:rPr>
      </w:pPr>
      <w:del w:id="290" w:author="Michael Hadley" w:date="2016-07-13T13:32:00Z">
        <w:r w:rsidRPr="00F50599" w:rsidDel="0079695B">
          <w:delText>Tidal Power</w:delText>
        </w:r>
      </w:del>
    </w:p>
    <w:p w14:paraId="696D7CFD" w14:textId="3CC53C15" w:rsidR="00A75C10" w:rsidRPr="00F50599" w:rsidDel="0079695B" w:rsidRDefault="00A75C10" w:rsidP="00A75C10">
      <w:pPr>
        <w:pStyle w:val="Heading2separationline"/>
        <w:rPr>
          <w:del w:id="291" w:author="Michael Hadley" w:date="2016-07-13T13:32:00Z"/>
        </w:rPr>
      </w:pPr>
    </w:p>
    <w:p w14:paraId="20336EE8" w14:textId="62F01370" w:rsidR="00B57DBE" w:rsidRPr="00F50599" w:rsidDel="0079695B" w:rsidRDefault="00B57DBE" w:rsidP="00B57DBE">
      <w:pPr>
        <w:pStyle w:val="BodyText"/>
        <w:rPr>
          <w:del w:id="292" w:author="Michael Hadley" w:date="2016-07-13T13:32:00Z"/>
          <w:lang w:val="en-GB"/>
        </w:rPr>
      </w:pPr>
      <w:del w:id="293" w:author="Michael Hadley" w:date="2016-07-13T13:32:00Z">
        <w:r w:rsidRPr="00F50599" w:rsidDel="0079695B">
          <w:rPr>
            <w:lang w:val="en-GB"/>
          </w:rPr>
          <w:delText xml:space="preserve">Tidal Generators can be classified into two types: Tidal Stream Systems harness the kinetic energy of the tidal stream by means of a turbine.  Barrage systems harness the potential energy of tidal streams by virtue of the difference in head of high and low tides.  There is currently much research work being </w:delText>
        </w:r>
        <w:r w:rsidR="006B6CAF" w:rsidRPr="00F50599" w:rsidDel="0079695B">
          <w:rPr>
            <w:lang w:val="en-GB"/>
          </w:rPr>
          <w:delText>focused</w:delText>
        </w:r>
        <w:r w:rsidRPr="00F50599" w:rsidDel="0079695B">
          <w:rPr>
            <w:lang w:val="en-GB"/>
          </w:rPr>
          <w:delText xml:space="preserve"> on the conversion of tidal energy into electrical power for transmission into the electrical grid.  The envisaged generators are therefore on a much bigger sca</w:delText>
        </w:r>
        <w:r w:rsidR="00A75C10" w:rsidRPr="00F50599" w:rsidDel="0079695B">
          <w:rPr>
            <w:lang w:val="en-GB"/>
          </w:rPr>
          <w:delText>le than that required for AtoN</w:delText>
        </w:r>
        <w:r w:rsidRPr="00F50599" w:rsidDel="0079695B">
          <w:rPr>
            <w:lang w:val="en-GB"/>
          </w:rPr>
          <w:delText>.  There may be a future for this type of technology in AtoN applications once research work is translated into viable products for the market.</w:delText>
        </w:r>
      </w:del>
    </w:p>
    <w:p w14:paraId="70326E34" w14:textId="76BB7797" w:rsidR="00B57DBE" w:rsidRPr="00F50599" w:rsidDel="0079695B" w:rsidRDefault="00B57DBE" w:rsidP="00A75C10">
      <w:pPr>
        <w:pStyle w:val="Heading2"/>
        <w:rPr>
          <w:del w:id="294" w:author="Michael Hadley" w:date="2016-07-13T13:32:00Z"/>
        </w:rPr>
      </w:pPr>
      <w:del w:id="295" w:author="Michael Hadley" w:date="2016-07-13T13:32:00Z">
        <w:r w:rsidRPr="00F50599" w:rsidDel="0079695B">
          <w:delText>Stirling Engine Generators</w:delText>
        </w:r>
      </w:del>
    </w:p>
    <w:p w14:paraId="148A431C" w14:textId="3F2315E8" w:rsidR="00A75C10" w:rsidRPr="00F50599" w:rsidDel="0079695B" w:rsidRDefault="00A75C10" w:rsidP="00A75C10">
      <w:pPr>
        <w:pStyle w:val="Heading2separationline"/>
        <w:rPr>
          <w:del w:id="296" w:author="Michael Hadley" w:date="2016-07-13T13:32:00Z"/>
        </w:rPr>
      </w:pPr>
    </w:p>
    <w:p w14:paraId="59BABC5F" w14:textId="315997BE" w:rsidR="00B57DBE" w:rsidRPr="00F50599" w:rsidDel="0079695B" w:rsidRDefault="00B57DBE" w:rsidP="00B57DBE">
      <w:pPr>
        <w:pStyle w:val="BodyText"/>
        <w:rPr>
          <w:del w:id="297" w:author="Michael Hadley" w:date="2016-07-13T13:32:00Z"/>
          <w:lang w:val="en-GB"/>
        </w:rPr>
      </w:pPr>
      <w:del w:id="298" w:author="Michael Hadley" w:date="2016-07-13T13:32:00Z">
        <w:r w:rsidRPr="00F50599" w:rsidDel="0079695B">
          <w:rPr>
            <w:lang w:val="en-GB"/>
          </w:rPr>
          <w:delText>Since the beginning of the 19th Century, the Stirling Cycle has been understood as being a viable way of producing a reciprocating engine using an external power source.  Its advantage is that any fuel can be used to power such an engine.  However, there are not many commercial applications of this technology being used but some research is still on-going to make this method more reliable.</w:delText>
        </w:r>
      </w:del>
    </w:p>
    <w:p w14:paraId="6BD96F89" w14:textId="2577A841" w:rsidR="00B57DBE" w:rsidRPr="00F50599" w:rsidDel="0079695B" w:rsidRDefault="00B57DBE" w:rsidP="00A75C10">
      <w:pPr>
        <w:pStyle w:val="Heading2"/>
        <w:rPr>
          <w:del w:id="299" w:author="Michael Hadley" w:date="2016-07-13T13:32:00Z"/>
        </w:rPr>
      </w:pPr>
      <w:del w:id="300" w:author="Michael Hadley" w:date="2016-07-13T13:32:00Z">
        <w:r w:rsidRPr="00F50599" w:rsidDel="0079695B">
          <w:delText>Thermo Electric Generator</w:delText>
        </w:r>
      </w:del>
    </w:p>
    <w:p w14:paraId="2457D1F4" w14:textId="43E2413B" w:rsidR="00A75C10" w:rsidRPr="00F50599" w:rsidDel="0079695B" w:rsidRDefault="00A75C10" w:rsidP="00A75C10">
      <w:pPr>
        <w:pStyle w:val="Heading2separationline"/>
        <w:rPr>
          <w:del w:id="301" w:author="Michael Hadley" w:date="2016-07-13T13:32:00Z"/>
        </w:rPr>
      </w:pPr>
    </w:p>
    <w:p w14:paraId="0F98D19C" w14:textId="1BFB33B3" w:rsidR="00B57DBE" w:rsidRPr="00F50599" w:rsidRDefault="00B57DBE" w:rsidP="00B57DBE">
      <w:pPr>
        <w:pStyle w:val="BodyText"/>
        <w:rPr>
          <w:lang w:val="en-GB"/>
        </w:rPr>
      </w:pPr>
      <w:del w:id="302" w:author="Michael Hadley" w:date="2016-07-13T13:32:00Z">
        <w:r w:rsidRPr="00F50599" w:rsidDel="0079695B">
          <w:rPr>
            <w:lang w:val="en-GB"/>
          </w:rPr>
          <w:delText xml:space="preserve">These work by producing direct current across, for instance, p-n junctions set between hot and cold plates using the Seebeck Effect.  In a practical sense, any fuel can be used to create the </w:delText>
        </w:r>
        <w:r w:rsidR="00A75C10" w:rsidRPr="00F50599" w:rsidDel="0079695B">
          <w:rPr>
            <w:lang w:val="en-GB"/>
          </w:rPr>
          <w:delText>'</w:delText>
        </w:r>
        <w:r w:rsidRPr="00F50599" w:rsidDel="0079695B">
          <w:rPr>
            <w:lang w:val="en-GB"/>
          </w:rPr>
          <w:delText>hot</w:delText>
        </w:r>
        <w:r w:rsidR="00A75C10" w:rsidRPr="00F50599" w:rsidDel="0079695B">
          <w:rPr>
            <w:lang w:val="en-GB"/>
          </w:rPr>
          <w:delText>'</w:delText>
        </w:r>
        <w:r w:rsidRPr="00F50599" w:rsidDel="0079695B">
          <w:rPr>
            <w:lang w:val="en-GB"/>
          </w:rPr>
          <w:delText xml:space="preserve"> side and there have been commercial applications which require small amounts of DC current from a reliable source.  Unmanned space satellites have used this for power using radioisotope decay as a heat source.  Unfortunately, it’s very inefficient.  Typical commercial applications are lower than 10 Watts.</w:delText>
        </w:r>
      </w:del>
    </w:p>
    <w:p w14:paraId="74AE0471" w14:textId="2792F067" w:rsidR="00B57DBE" w:rsidRPr="00F50599" w:rsidRDefault="00B57DBE" w:rsidP="00A75C10">
      <w:pPr>
        <w:pStyle w:val="Heading1"/>
      </w:pPr>
      <w:bookmarkStart w:id="303" w:name="_Toc456181047"/>
      <w:r w:rsidRPr="00F50599">
        <w:t xml:space="preserve">HYBRID POWER </w:t>
      </w:r>
      <w:del w:id="304" w:author="Michael Hadley" w:date="2016-07-13T13:33:00Z">
        <w:r w:rsidRPr="00F50599" w:rsidDel="0079695B">
          <w:delText>SOURCE</w:delText>
        </w:r>
      </w:del>
      <w:ins w:id="305" w:author="Michael Hadley" w:date="2016-07-13T13:33:00Z">
        <w:r w:rsidR="0079695B" w:rsidRPr="00F50599">
          <w:t>S</w:t>
        </w:r>
        <w:r w:rsidR="0079695B">
          <w:t>SYSTEMS</w:t>
        </w:r>
      </w:ins>
      <w:bookmarkEnd w:id="303"/>
    </w:p>
    <w:p w14:paraId="555F32DF" w14:textId="77777777" w:rsidR="00A75C10" w:rsidRPr="00F50599" w:rsidRDefault="00A75C10" w:rsidP="00A75C10">
      <w:pPr>
        <w:pStyle w:val="Heading1separatationline"/>
      </w:pPr>
    </w:p>
    <w:p w14:paraId="52ED5AC9" w14:textId="402F7405" w:rsidR="00B57DBE" w:rsidRPr="00F50599" w:rsidRDefault="00B57DBE" w:rsidP="00A75C10">
      <w:pPr>
        <w:pStyle w:val="Heading2"/>
      </w:pPr>
      <w:bookmarkStart w:id="306" w:name="_Toc456181048"/>
      <w:r w:rsidRPr="00F50599">
        <w:t>General</w:t>
      </w:r>
      <w:bookmarkEnd w:id="306"/>
    </w:p>
    <w:p w14:paraId="7782C9F1" w14:textId="77777777" w:rsidR="00A75C10" w:rsidRPr="00F50599" w:rsidRDefault="00A75C10" w:rsidP="00A75C10">
      <w:pPr>
        <w:pStyle w:val="Heading2separationline"/>
      </w:pPr>
    </w:p>
    <w:p w14:paraId="76C0B50C" w14:textId="77777777" w:rsidR="00B57DBE" w:rsidRPr="00F50599" w:rsidRDefault="00B57DBE" w:rsidP="00B57DBE">
      <w:pPr>
        <w:pStyle w:val="BodyText"/>
        <w:rPr>
          <w:lang w:val="en-GB"/>
        </w:rPr>
      </w:pPr>
      <w:r w:rsidRPr="00F50599">
        <w:rPr>
          <w:lang w:val="en-GB"/>
        </w:rPr>
        <w:t>If one type of system (e.g. PV) is not sufficient to recharge the batteries, then the addition of another type of power source can be required (hybrid system).</w:t>
      </w:r>
    </w:p>
    <w:p w14:paraId="59EE7A01" w14:textId="526364D6" w:rsidR="00B57DBE" w:rsidRPr="00F50599" w:rsidRDefault="00B57DBE" w:rsidP="00B57DBE">
      <w:pPr>
        <w:pStyle w:val="BodyText"/>
        <w:rPr>
          <w:lang w:val="en-GB"/>
        </w:rPr>
      </w:pPr>
      <w:r w:rsidRPr="00F50599">
        <w:rPr>
          <w:lang w:val="en-GB"/>
        </w:rPr>
        <w:t>The</w:t>
      </w:r>
      <w:r w:rsidR="000F7EB3" w:rsidRPr="00F50599">
        <w:rPr>
          <w:lang w:val="en-GB"/>
        </w:rPr>
        <w:t xml:space="preserve"> advantages of Hybrid systems l</w:t>
      </w:r>
      <w:r w:rsidRPr="00F50599">
        <w:rPr>
          <w:lang w:val="en-GB"/>
        </w:rPr>
        <w:t>es in the mix of sources chosen matched against the need to reliably supply an AtoN power system.  This can be achieved by combining different sources of power like PV modules, wind generators, or even diesel generators together to provide sufficient capacity to power the AtoN or recharge the energy storage devices.</w:t>
      </w:r>
    </w:p>
    <w:p w14:paraId="2CCB60E4" w14:textId="7C2186B1" w:rsidR="00B57DBE" w:rsidRPr="00F50599" w:rsidRDefault="00B57DBE" w:rsidP="00C94FAA">
      <w:pPr>
        <w:pStyle w:val="Heading2"/>
      </w:pPr>
      <w:bookmarkStart w:id="307" w:name="_Toc456181049"/>
      <w:r w:rsidRPr="00F50599">
        <w:t>Advantages</w:t>
      </w:r>
      <w:bookmarkEnd w:id="307"/>
    </w:p>
    <w:p w14:paraId="2D39393A" w14:textId="77777777" w:rsidR="00C94FAA" w:rsidRPr="00F50599" w:rsidRDefault="00C94FAA" w:rsidP="00C94FAA">
      <w:pPr>
        <w:pStyle w:val="Heading2separationline"/>
      </w:pPr>
    </w:p>
    <w:p w14:paraId="1150CD38" w14:textId="0755228B" w:rsidR="00B57DBE" w:rsidRPr="00F50599" w:rsidRDefault="00B57DBE" w:rsidP="00C94FAA">
      <w:pPr>
        <w:pStyle w:val="Bullet1"/>
      </w:pPr>
      <w:r w:rsidRPr="00F50599">
        <w:t>Ability to reduce the capacity of the energy storage system;</w:t>
      </w:r>
    </w:p>
    <w:p w14:paraId="63DD8E45" w14:textId="681AD203" w:rsidR="00B57DBE" w:rsidRPr="00F50599" w:rsidRDefault="00B57DBE" w:rsidP="00C94FAA">
      <w:pPr>
        <w:pStyle w:val="Bullet1"/>
      </w:pPr>
      <w:r w:rsidRPr="00F50599">
        <w:t>More reliable than when power is provided by a single source.</w:t>
      </w:r>
    </w:p>
    <w:p w14:paraId="45A7DE5C" w14:textId="4A203FCE" w:rsidR="00B57DBE" w:rsidRPr="00F50599" w:rsidRDefault="00B57DBE" w:rsidP="000F7EB3">
      <w:pPr>
        <w:pStyle w:val="Heading2"/>
      </w:pPr>
      <w:bookmarkStart w:id="308" w:name="_Toc456181050"/>
      <w:r w:rsidRPr="00F50599">
        <w:t>Disadvantages</w:t>
      </w:r>
      <w:bookmarkEnd w:id="308"/>
    </w:p>
    <w:p w14:paraId="523CA869" w14:textId="77777777" w:rsidR="000F7EB3" w:rsidRPr="00F50599" w:rsidRDefault="000F7EB3" w:rsidP="000F7EB3">
      <w:pPr>
        <w:pStyle w:val="Heading2separationline"/>
      </w:pPr>
    </w:p>
    <w:p w14:paraId="540A3B79" w14:textId="7C15B788" w:rsidR="00B57DBE" w:rsidRPr="00F50599" w:rsidRDefault="00B57DBE" w:rsidP="000F7EB3">
      <w:pPr>
        <w:pStyle w:val="Bullet1"/>
      </w:pPr>
      <w:r w:rsidRPr="00F50599">
        <w:t>More complex system;</w:t>
      </w:r>
    </w:p>
    <w:p w14:paraId="279878CF" w14:textId="682ED21E" w:rsidR="00B57DBE" w:rsidRPr="00F50599" w:rsidRDefault="00B57DBE" w:rsidP="000F7EB3">
      <w:pPr>
        <w:pStyle w:val="Bullet1"/>
      </w:pPr>
      <w:r w:rsidRPr="00F50599">
        <w:t>Capital cost.</w:t>
      </w:r>
    </w:p>
    <w:p w14:paraId="1F5F6D99" w14:textId="6E2FB699" w:rsidR="00B57DBE" w:rsidRPr="00F50599" w:rsidRDefault="000F7EB3" w:rsidP="000F7EB3">
      <w:pPr>
        <w:pStyle w:val="Heading2"/>
      </w:pPr>
      <w:bookmarkStart w:id="309" w:name="_Toc456181051"/>
      <w:r w:rsidRPr="00F50599">
        <w:lastRenderedPageBreak/>
        <w:t>Comment</w:t>
      </w:r>
      <w:bookmarkEnd w:id="309"/>
    </w:p>
    <w:p w14:paraId="1163E68A" w14:textId="77777777" w:rsidR="000F7EB3" w:rsidRPr="00F50599" w:rsidRDefault="000F7EB3" w:rsidP="000F7EB3">
      <w:pPr>
        <w:pStyle w:val="Heading2separationline"/>
      </w:pPr>
    </w:p>
    <w:p w14:paraId="2AFC5C9A" w14:textId="77777777" w:rsidR="00B57DBE" w:rsidRPr="00F50599" w:rsidRDefault="00B57DBE" w:rsidP="00B57DBE">
      <w:pPr>
        <w:pStyle w:val="BodyText"/>
        <w:rPr>
          <w:lang w:val="en-GB"/>
        </w:rPr>
      </w:pPr>
      <w:r w:rsidRPr="00F50599">
        <w:rPr>
          <w:lang w:val="en-GB"/>
        </w:rPr>
        <w:t xml:space="preserve">A cost comparison between over sizing a PV generator and adding a secondary energy source should be made, taking into account the fact that, generally, back up sources are less reliable than solar PV generators. </w:t>
      </w:r>
    </w:p>
    <w:p w14:paraId="2E794781" w14:textId="51BE80D6" w:rsidR="00B57DBE" w:rsidRPr="00F50599" w:rsidRDefault="00B57DBE" w:rsidP="00B57DBE">
      <w:pPr>
        <w:pStyle w:val="BodyText"/>
        <w:rPr>
          <w:lang w:val="en-GB"/>
        </w:rPr>
      </w:pPr>
      <w:r w:rsidRPr="00F50599">
        <w:rPr>
          <w:lang w:val="en-GB"/>
        </w:rPr>
        <w:t xml:space="preserve">However, with large PV generators (&gt; 1000 W) and at latitudes above 40° where summer and winter solar irradiation levels are quite different, a secondary source can be considered for the purpose of reducing the system battery capacity, at the same time saving weight, equipment volume and building space.  Portable generators have been used to </w:t>
      </w:r>
      <w:r w:rsidR="000F7EB3" w:rsidRPr="00F50599">
        <w:rPr>
          <w:lang w:val="en-GB"/>
        </w:rPr>
        <w:t>minimize</w:t>
      </w:r>
      <w:r w:rsidRPr="00F50599">
        <w:rPr>
          <w:lang w:val="en-GB"/>
        </w:rPr>
        <w:t xml:space="preserve"> life cycle costs by including the recharge during scheduled maintenance.</w:t>
      </w:r>
    </w:p>
    <w:p w14:paraId="7DB8E53E" w14:textId="4E4BD1CE" w:rsidR="00B57DBE" w:rsidRPr="00F50599" w:rsidRDefault="000F7EB3" w:rsidP="000F7EB3">
      <w:pPr>
        <w:pStyle w:val="Heading2"/>
      </w:pPr>
      <w:bookmarkStart w:id="310" w:name="_Toc456181052"/>
      <w:r w:rsidRPr="00F50599">
        <w:t>Design considerations</w:t>
      </w:r>
      <w:bookmarkEnd w:id="310"/>
    </w:p>
    <w:p w14:paraId="0B26104B" w14:textId="77777777" w:rsidR="000F7EB3" w:rsidRPr="00F50599" w:rsidRDefault="000F7EB3" w:rsidP="000F7EB3">
      <w:pPr>
        <w:pStyle w:val="Heading2separationline"/>
      </w:pPr>
    </w:p>
    <w:p w14:paraId="393F835F" w14:textId="4DBCAD64" w:rsidR="00B57DBE" w:rsidRPr="00F50599" w:rsidRDefault="00B57DBE" w:rsidP="000F7EB3">
      <w:pPr>
        <w:pStyle w:val="Bullet1"/>
      </w:pPr>
      <w:r w:rsidRPr="00F50599">
        <w:t>Selection of Energy Storage solution;</w:t>
      </w:r>
    </w:p>
    <w:p w14:paraId="549F9320" w14:textId="5A54C233" w:rsidR="00B57DBE" w:rsidRPr="00F50599" w:rsidRDefault="00B57DBE" w:rsidP="000F7EB3">
      <w:pPr>
        <w:pStyle w:val="Bullet1"/>
      </w:pPr>
      <w:r w:rsidRPr="00F50599">
        <w:t>Energy storage must be sized to accept the peak current output from multiple sources concurrently;</w:t>
      </w:r>
    </w:p>
    <w:p w14:paraId="08DC14A3" w14:textId="00AAF573" w:rsidR="00B57DBE" w:rsidRPr="00F50599" w:rsidRDefault="00B57DBE" w:rsidP="000F7EB3">
      <w:pPr>
        <w:pStyle w:val="Bullet1"/>
      </w:pPr>
      <w:r w:rsidRPr="00F50599">
        <w:t>Selection of multiple input - hybrid solutions;</w:t>
      </w:r>
    </w:p>
    <w:p w14:paraId="7E1054CD" w14:textId="3996E4DD" w:rsidR="00B57DBE" w:rsidRPr="00F50599" w:rsidRDefault="00B57DBE" w:rsidP="000F7EB3">
      <w:pPr>
        <w:pStyle w:val="Bullet1"/>
      </w:pPr>
      <w:r w:rsidRPr="00F50599">
        <w:t>Consideration to the mix of technologies.  Ideally select devices of different types i.e. Passive and mechanical;</w:t>
      </w:r>
    </w:p>
    <w:p w14:paraId="53924764" w14:textId="6CD6D2F1" w:rsidR="00B57DBE" w:rsidRPr="00F50599" w:rsidRDefault="00B57DBE" w:rsidP="000F7EB3">
      <w:pPr>
        <w:pStyle w:val="Bullet1"/>
      </w:pPr>
      <w:r w:rsidRPr="00F50599">
        <w:t>Selection of a regulation system;</w:t>
      </w:r>
    </w:p>
    <w:p w14:paraId="2DC9982D" w14:textId="086758FF" w:rsidR="00B57DBE" w:rsidRPr="00F50599" w:rsidRDefault="00B57DBE" w:rsidP="000F7EB3">
      <w:pPr>
        <w:pStyle w:val="Bullet1"/>
      </w:pPr>
      <w:r w:rsidRPr="00F50599">
        <w:t>Due consideration should be given to the mixing of regulators and the parallel connection of the outputs, i.e. Diode protection.</w:t>
      </w:r>
    </w:p>
    <w:p w14:paraId="29DFCFD0" w14:textId="7FCDE269" w:rsidR="00B57DBE" w:rsidRPr="00F50599" w:rsidRDefault="00B57DBE" w:rsidP="000F7EB3">
      <w:pPr>
        <w:pStyle w:val="Tablecaption"/>
        <w:jc w:val="center"/>
      </w:pPr>
      <w:bookmarkStart w:id="311" w:name="_Toc456181078"/>
      <w:r w:rsidRPr="00F50599">
        <w:t>Power sources combination possibilities</w:t>
      </w:r>
      <w:bookmarkEnd w:id="311"/>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
        <w:gridCol w:w="876"/>
        <w:gridCol w:w="1296"/>
        <w:gridCol w:w="956"/>
        <w:gridCol w:w="912"/>
        <w:gridCol w:w="923"/>
        <w:gridCol w:w="978"/>
        <w:gridCol w:w="1096"/>
      </w:tblGrid>
      <w:tr w:rsidR="000F7EB3" w:rsidRPr="00F50599" w14:paraId="4D3813F7" w14:textId="77777777" w:rsidTr="000F7EB3">
        <w:trPr>
          <w:jc w:val="center"/>
        </w:trPr>
        <w:tc>
          <w:tcPr>
            <w:tcW w:w="1568" w:type="dxa"/>
            <w:vAlign w:val="center"/>
          </w:tcPr>
          <w:p w14:paraId="1126AED4" w14:textId="77777777" w:rsidR="000F7EB3" w:rsidRPr="00F50599" w:rsidRDefault="000F7EB3" w:rsidP="000F7EB3">
            <w:pPr>
              <w:pStyle w:val="Tableheading"/>
              <w:jc w:val="center"/>
              <w:rPr>
                <w:lang w:val="en-GB"/>
              </w:rPr>
            </w:pPr>
          </w:p>
        </w:tc>
        <w:tc>
          <w:tcPr>
            <w:tcW w:w="925" w:type="dxa"/>
            <w:vAlign w:val="center"/>
          </w:tcPr>
          <w:p w14:paraId="140DC622" w14:textId="77777777" w:rsidR="000F7EB3" w:rsidRPr="00F50599" w:rsidRDefault="000F7EB3" w:rsidP="000F7EB3">
            <w:pPr>
              <w:pStyle w:val="Tableheading"/>
              <w:jc w:val="center"/>
              <w:rPr>
                <w:lang w:val="en-GB"/>
              </w:rPr>
            </w:pPr>
            <w:r w:rsidRPr="00F50599">
              <w:rPr>
                <w:lang w:val="en-GB"/>
              </w:rPr>
              <w:t>Fuel cell</w:t>
            </w:r>
          </w:p>
        </w:tc>
        <w:tc>
          <w:tcPr>
            <w:tcW w:w="1193" w:type="dxa"/>
            <w:vAlign w:val="center"/>
          </w:tcPr>
          <w:p w14:paraId="6F76D0A4" w14:textId="77777777" w:rsidR="000F7EB3" w:rsidRPr="00F50599" w:rsidRDefault="000F7EB3" w:rsidP="000F7EB3">
            <w:pPr>
              <w:pStyle w:val="Tableheading"/>
              <w:jc w:val="center"/>
              <w:rPr>
                <w:lang w:val="en-GB"/>
              </w:rPr>
            </w:pPr>
            <w:r w:rsidRPr="00F50599">
              <w:rPr>
                <w:lang w:val="en-GB"/>
              </w:rPr>
              <w:t>Generator</w:t>
            </w:r>
          </w:p>
        </w:tc>
        <w:tc>
          <w:tcPr>
            <w:tcW w:w="1011" w:type="dxa"/>
            <w:vAlign w:val="center"/>
          </w:tcPr>
          <w:p w14:paraId="3C2F144F" w14:textId="77777777" w:rsidR="000F7EB3" w:rsidRPr="00F50599" w:rsidRDefault="000F7EB3" w:rsidP="000F7EB3">
            <w:pPr>
              <w:pStyle w:val="Tableheading"/>
              <w:jc w:val="center"/>
              <w:rPr>
                <w:lang w:val="en-GB"/>
              </w:rPr>
            </w:pPr>
            <w:r w:rsidRPr="00F50599">
              <w:rPr>
                <w:lang w:val="en-GB"/>
              </w:rPr>
              <w:t>Solar</w:t>
            </w:r>
          </w:p>
        </w:tc>
        <w:tc>
          <w:tcPr>
            <w:tcW w:w="926" w:type="dxa"/>
            <w:vAlign w:val="center"/>
          </w:tcPr>
          <w:p w14:paraId="752AEC25" w14:textId="77777777" w:rsidR="000F7EB3" w:rsidRPr="00F50599" w:rsidRDefault="000F7EB3" w:rsidP="000F7EB3">
            <w:pPr>
              <w:pStyle w:val="Tableheading"/>
              <w:jc w:val="center"/>
              <w:rPr>
                <w:lang w:val="en-GB"/>
              </w:rPr>
            </w:pPr>
            <w:r w:rsidRPr="00F50599">
              <w:rPr>
                <w:lang w:val="en-GB"/>
              </w:rPr>
              <w:t>Wind</w:t>
            </w:r>
          </w:p>
        </w:tc>
        <w:tc>
          <w:tcPr>
            <w:tcW w:w="926" w:type="dxa"/>
            <w:vAlign w:val="center"/>
          </w:tcPr>
          <w:p w14:paraId="0AB2324B" w14:textId="77777777" w:rsidR="000F7EB3" w:rsidRPr="00F50599" w:rsidRDefault="000F7EB3" w:rsidP="000F7EB3">
            <w:pPr>
              <w:pStyle w:val="Tableheading"/>
              <w:jc w:val="center"/>
              <w:rPr>
                <w:lang w:val="en-GB"/>
              </w:rPr>
            </w:pPr>
            <w:r w:rsidRPr="00F50599">
              <w:rPr>
                <w:lang w:val="en-GB"/>
              </w:rPr>
              <w:t>Wave</w:t>
            </w:r>
          </w:p>
        </w:tc>
        <w:tc>
          <w:tcPr>
            <w:tcW w:w="926" w:type="dxa"/>
            <w:vAlign w:val="center"/>
          </w:tcPr>
          <w:p w14:paraId="71401B9E" w14:textId="77777777" w:rsidR="000F7EB3" w:rsidRPr="00F50599" w:rsidRDefault="000F7EB3" w:rsidP="000F7EB3">
            <w:pPr>
              <w:pStyle w:val="Tableheading"/>
              <w:jc w:val="center"/>
              <w:rPr>
                <w:lang w:val="en-GB"/>
              </w:rPr>
            </w:pPr>
            <w:r w:rsidRPr="00F50599">
              <w:rPr>
                <w:lang w:val="en-GB"/>
              </w:rPr>
              <w:t>Utility power</w:t>
            </w:r>
          </w:p>
        </w:tc>
        <w:tc>
          <w:tcPr>
            <w:tcW w:w="1030" w:type="dxa"/>
            <w:vAlign w:val="center"/>
          </w:tcPr>
          <w:p w14:paraId="43707B54" w14:textId="77777777" w:rsidR="000F7EB3" w:rsidRPr="00F50599" w:rsidRDefault="000F7EB3" w:rsidP="000F7EB3">
            <w:pPr>
              <w:pStyle w:val="Tableheading"/>
              <w:jc w:val="center"/>
              <w:rPr>
                <w:lang w:val="en-GB"/>
              </w:rPr>
            </w:pPr>
            <w:r w:rsidRPr="00F50599">
              <w:rPr>
                <w:lang w:val="en-GB"/>
              </w:rPr>
              <w:t>Primary cell</w:t>
            </w:r>
          </w:p>
        </w:tc>
      </w:tr>
      <w:tr w:rsidR="000F7EB3" w:rsidRPr="00F50599" w14:paraId="7772BE18" w14:textId="77777777" w:rsidTr="000F7EB3">
        <w:trPr>
          <w:trHeight w:val="397"/>
          <w:jc w:val="center"/>
        </w:trPr>
        <w:tc>
          <w:tcPr>
            <w:tcW w:w="1568" w:type="dxa"/>
            <w:vAlign w:val="center"/>
          </w:tcPr>
          <w:p w14:paraId="7B62CB62" w14:textId="77777777" w:rsidR="000F7EB3" w:rsidRPr="00F50599" w:rsidRDefault="000F7EB3" w:rsidP="000F7EB3">
            <w:pPr>
              <w:pStyle w:val="Tableheading"/>
              <w:rPr>
                <w:lang w:val="en-GB"/>
              </w:rPr>
            </w:pPr>
            <w:r w:rsidRPr="00F50599">
              <w:rPr>
                <w:lang w:val="en-GB"/>
              </w:rPr>
              <w:t>Fuel Cell</w:t>
            </w:r>
          </w:p>
        </w:tc>
        <w:tc>
          <w:tcPr>
            <w:tcW w:w="925" w:type="dxa"/>
            <w:shd w:val="clear" w:color="auto" w:fill="666666"/>
            <w:vAlign w:val="center"/>
          </w:tcPr>
          <w:p w14:paraId="18217AF2" w14:textId="77777777" w:rsidR="000F7EB3" w:rsidRPr="00F50599" w:rsidRDefault="000F7EB3" w:rsidP="000F7EB3">
            <w:pPr>
              <w:pStyle w:val="Tabletext"/>
              <w:jc w:val="center"/>
            </w:pPr>
          </w:p>
        </w:tc>
        <w:tc>
          <w:tcPr>
            <w:tcW w:w="1193" w:type="dxa"/>
            <w:vAlign w:val="center"/>
          </w:tcPr>
          <w:p w14:paraId="577651A1" w14:textId="77777777" w:rsidR="000F7EB3" w:rsidRPr="00F50599" w:rsidRDefault="000F7EB3" w:rsidP="000F7EB3">
            <w:pPr>
              <w:pStyle w:val="Tabletext"/>
              <w:jc w:val="center"/>
            </w:pPr>
            <w:r w:rsidRPr="00F50599">
              <w:t>0</w:t>
            </w:r>
          </w:p>
        </w:tc>
        <w:tc>
          <w:tcPr>
            <w:tcW w:w="1011" w:type="dxa"/>
            <w:vAlign w:val="center"/>
          </w:tcPr>
          <w:p w14:paraId="712684C5" w14:textId="77777777" w:rsidR="000F7EB3" w:rsidRPr="00F50599" w:rsidRDefault="000F7EB3" w:rsidP="000F7EB3">
            <w:pPr>
              <w:pStyle w:val="Tabletext"/>
              <w:jc w:val="center"/>
            </w:pPr>
            <w:r w:rsidRPr="00F50599">
              <w:t>++</w:t>
            </w:r>
          </w:p>
        </w:tc>
        <w:tc>
          <w:tcPr>
            <w:tcW w:w="926" w:type="dxa"/>
            <w:vAlign w:val="center"/>
          </w:tcPr>
          <w:p w14:paraId="6DC0805C" w14:textId="77777777" w:rsidR="000F7EB3" w:rsidRPr="00F50599" w:rsidRDefault="000F7EB3" w:rsidP="000F7EB3">
            <w:pPr>
              <w:pStyle w:val="Tabletext"/>
              <w:jc w:val="center"/>
            </w:pPr>
            <w:r w:rsidRPr="00F50599">
              <w:t>++</w:t>
            </w:r>
          </w:p>
        </w:tc>
        <w:tc>
          <w:tcPr>
            <w:tcW w:w="926" w:type="dxa"/>
            <w:vAlign w:val="center"/>
          </w:tcPr>
          <w:p w14:paraId="0D0940F0" w14:textId="77777777" w:rsidR="000F7EB3" w:rsidRPr="00F50599" w:rsidRDefault="000F7EB3" w:rsidP="000F7EB3">
            <w:pPr>
              <w:pStyle w:val="Tabletext"/>
              <w:jc w:val="center"/>
            </w:pPr>
            <w:r w:rsidRPr="00F50599">
              <w:t>+</w:t>
            </w:r>
          </w:p>
        </w:tc>
        <w:tc>
          <w:tcPr>
            <w:tcW w:w="926" w:type="dxa"/>
            <w:vAlign w:val="center"/>
          </w:tcPr>
          <w:p w14:paraId="370CDFE0" w14:textId="77777777" w:rsidR="000F7EB3" w:rsidRPr="00F50599" w:rsidRDefault="000F7EB3" w:rsidP="000F7EB3">
            <w:pPr>
              <w:pStyle w:val="Tabletext"/>
              <w:jc w:val="center"/>
            </w:pPr>
            <w:r w:rsidRPr="00F50599">
              <w:t>++</w:t>
            </w:r>
          </w:p>
        </w:tc>
        <w:tc>
          <w:tcPr>
            <w:tcW w:w="1030" w:type="dxa"/>
            <w:vAlign w:val="center"/>
          </w:tcPr>
          <w:p w14:paraId="03F5600E" w14:textId="77777777" w:rsidR="000F7EB3" w:rsidRPr="00F50599" w:rsidRDefault="000F7EB3" w:rsidP="000F7EB3">
            <w:pPr>
              <w:pStyle w:val="Tabletext"/>
              <w:jc w:val="center"/>
            </w:pPr>
            <w:r w:rsidRPr="00F50599">
              <w:t>0</w:t>
            </w:r>
          </w:p>
        </w:tc>
      </w:tr>
      <w:tr w:rsidR="000F7EB3" w:rsidRPr="00F50599" w14:paraId="44AAFE4F" w14:textId="77777777" w:rsidTr="000F7EB3">
        <w:trPr>
          <w:trHeight w:val="397"/>
          <w:jc w:val="center"/>
        </w:trPr>
        <w:tc>
          <w:tcPr>
            <w:tcW w:w="1568" w:type="dxa"/>
            <w:vAlign w:val="center"/>
          </w:tcPr>
          <w:p w14:paraId="07F383BA" w14:textId="77777777" w:rsidR="000F7EB3" w:rsidRPr="00F50599" w:rsidRDefault="000F7EB3" w:rsidP="000F7EB3">
            <w:pPr>
              <w:pStyle w:val="Tableheading"/>
              <w:rPr>
                <w:lang w:val="en-GB"/>
              </w:rPr>
            </w:pPr>
            <w:r w:rsidRPr="00F50599">
              <w:rPr>
                <w:lang w:val="en-GB"/>
              </w:rPr>
              <w:t>Generator</w:t>
            </w:r>
          </w:p>
        </w:tc>
        <w:tc>
          <w:tcPr>
            <w:tcW w:w="925" w:type="dxa"/>
            <w:vAlign w:val="center"/>
          </w:tcPr>
          <w:p w14:paraId="2411245B" w14:textId="77777777" w:rsidR="000F7EB3" w:rsidRPr="00F50599" w:rsidRDefault="000F7EB3" w:rsidP="000F7EB3">
            <w:pPr>
              <w:pStyle w:val="Tabletext"/>
              <w:jc w:val="center"/>
            </w:pPr>
            <w:r w:rsidRPr="00F50599">
              <w:t>0</w:t>
            </w:r>
          </w:p>
        </w:tc>
        <w:tc>
          <w:tcPr>
            <w:tcW w:w="1193" w:type="dxa"/>
            <w:shd w:val="clear" w:color="auto" w:fill="666666"/>
            <w:vAlign w:val="center"/>
          </w:tcPr>
          <w:p w14:paraId="40AC69DC" w14:textId="77777777" w:rsidR="000F7EB3" w:rsidRPr="00F50599" w:rsidRDefault="000F7EB3" w:rsidP="000F7EB3">
            <w:pPr>
              <w:pStyle w:val="Tabletext"/>
              <w:jc w:val="center"/>
            </w:pPr>
          </w:p>
        </w:tc>
        <w:tc>
          <w:tcPr>
            <w:tcW w:w="1011" w:type="dxa"/>
            <w:vAlign w:val="center"/>
          </w:tcPr>
          <w:p w14:paraId="3165FC9B" w14:textId="77777777" w:rsidR="000F7EB3" w:rsidRPr="00F50599" w:rsidRDefault="000F7EB3" w:rsidP="000F7EB3">
            <w:pPr>
              <w:pStyle w:val="Tabletext"/>
              <w:jc w:val="center"/>
            </w:pPr>
            <w:r w:rsidRPr="00F50599">
              <w:t>++</w:t>
            </w:r>
          </w:p>
        </w:tc>
        <w:tc>
          <w:tcPr>
            <w:tcW w:w="926" w:type="dxa"/>
            <w:vAlign w:val="center"/>
          </w:tcPr>
          <w:p w14:paraId="30989E6D" w14:textId="77777777" w:rsidR="000F7EB3" w:rsidRPr="00F50599" w:rsidRDefault="000F7EB3" w:rsidP="000F7EB3">
            <w:pPr>
              <w:pStyle w:val="Tabletext"/>
              <w:jc w:val="center"/>
            </w:pPr>
            <w:r w:rsidRPr="00F50599">
              <w:t>++</w:t>
            </w:r>
          </w:p>
        </w:tc>
        <w:tc>
          <w:tcPr>
            <w:tcW w:w="926" w:type="dxa"/>
            <w:vAlign w:val="center"/>
          </w:tcPr>
          <w:p w14:paraId="6A028673" w14:textId="77777777" w:rsidR="000F7EB3" w:rsidRPr="00F50599" w:rsidRDefault="000F7EB3" w:rsidP="000F7EB3">
            <w:pPr>
              <w:pStyle w:val="Tabletext"/>
              <w:jc w:val="center"/>
            </w:pPr>
            <w:r w:rsidRPr="00F50599">
              <w:t>0</w:t>
            </w:r>
          </w:p>
        </w:tc>
        <w:tc>
          <w:tcPr>
            <w:tcW w:w="926" w:type="dxa"/>
            <w:vAlign w:val="center"/>
          </w:tcPr>
          <w:p w14:paraId="7DECD539" w14:textId="77777777" w:rsidR="000F7EB3" w:rsidRPr="00F50599" w:rsidRDefault="000F7EB3" w:rsidP="000F7EB3">
            <w:pPr>
              <w:pStyle w:val="Tabletext"/>
              <w:jc w:val="center"/>
            </w:pPr>
            <w:r w:rsidRPr="00F50599">
              <w:t>++</w:t>
            </w:r>
          </w:p>
        </w:tc>
        <w:tc>
          <w:tcPr>
            <w:tcW w:w="1030" w:type="dxa"/>
            <w:vAlign w:val="center"/>
          </w:tcPr>
          <w:p w14:paraId="01BCD7AF" w14:textId="77777777" w:rsidR="000F7EB3" w:rsidRPr="00F50599" w:rsidRDefault="000F7EB3" w:rsidP="000F7EB3">
            <w:pPr>
              <w:pStyle w:val="Tabletext"/>
              <w:jc w:val="center"/>
            </w:pPr>
            <w:r w:rsidRPr="00F50599">
              <w:t>0</w:t>
            </w:r>
          </w:p>
        </w:tc>
      </w:tr>
      <w:tr w:rsidR="000F7EB3" w:rsidRPr="00F50599" w14:paraId="4E1004EC" w14:textId="77777777" w:rsidTr="000F7EB3">
        <w:trPr>
          <w:trHeight w:val="397"/>
          <w:jc w:val="center"/>
        </w:trPr>
        <w:tc>
          <w:tcPr>
            <w:tcW w:w="1568" w:type="dxa"/>
            <w:vAlign w:val="center"/>
          </w:tcPr>
          <w:p w14:paraId="6EEAFD35" w14:textId="77777777" w:rsidR="000F7EB3" w:rsidRPr="00F50599" w:rsidRDefault="000F7EB3" w:rsidP="000F7EB3">
            <w:pPr>
              <w:pStyle w:val="Tableheading"/>
              <w:rPr>
                <w:lang w:val="en-GB"/>
              </w:rPr>
            </w:pPr>
            <w:r w:rsidRPr="00F50599">
              <w:rPr>
                <w:lang w:val="en-GB"/>
              </w:rPr>
              <w:t>Solar</w:t>
            </w:r>
          </w:p>
        </w:tc>
        <w:tc>
          <w:tcPr>
            <w:tcW w:w="925" w:type="dxa"/>
            <w:vAlign w:val="center"/>
          </w:tcPr>
          <w:p w14:paraId="4800C94C" w14:textId="77777777" w:rsidR="000F7EB3" w:rsidRPr="00F50599" w:rsidRDefault="000F7EB3" w:rsidP="000F7EB3">
            <w:pPr>
              <w:pStyle w:val="Tabletext"/>
              <w:jc w:val="center"/>
            </w:pPr>
            <w:r w:rsidRPr="00F50599">
              <w:t>++</w:t>
            </w:r>
          </w:p>
        </w:tc>
        <w:tc>
          <w:tcPr>
            <w:tcW w:w="1193" w:type="dxa"/>
            <w:vAlign w:val="center"/>
          </w:tcPr>
          <w:p w14:paraId="613749F1" w14:textId="77777777" w:rsidR="000F7EB3" w:rsidRPr="00F50599" w:rsidRDefault="000F7EB3" w:rsidP="000F7EB3">
            <w:pPr>
              <w:pStyle w:val="Tabletext"/>
              <w:jc w:val="center"/>
            </w:pPr>
            <w:r w:rsidRPr="00F50599">
              <w:t>++</w:t>
            </w:r>
          </w:p>
        </w:tc>
        <w:tc>
          <w:tcPr>
            <w:tcW w:w="1011" w:type="dxa"/>
            <w:shd w:val="clear" w:color="auto" w:fill="666666"/>
            <w:vAlign w:val="center"/>
          </w:tcPr>
          <w:p w14:paraId="211C7A85" w14:textId="77777777" w:rsidR="000F7EB3" w:rsidRPr="00F50599" w:rsidRDefault="000F7EB3" w:rsidP="000F7EB3">
            <w:pPr>
              <w:pStyle w:val="Tabletext"/>
              <w:jc w:val="center"/>
            </w:pPr>
          </w:p>
        </w:tc>
        <w:tc>
          <w:tcPr>
            <w:tcW w:w="926" w:type="dxa"/>
            <w:vAlign w:val="center"/>
          </w:tcPr>
          <w:p w14:paraId="5C94FD3B" w14:textId="77777777" w:rsidR="000F7EB3" w:rsidRPr="00F50599" w:rsidRDefault="000F7EB3" w:rsidP="000F7EB3">
            <w:pPr>
              <w:pStyle w:val="Tabletext"/>
              <w:jc w:val="center"/>
            </w:pPr>
            <w:r w:rsidRPr="00F50599">
              <w:t>++</w:t>
            </w:r>
          </w:p>
        </w:tc>
        <w:tc>
          <w:tcPr>
            <w:tcW w:w="926" w:type="dxa"/>
            <w:vAlign w:val="center"/>
          </w:tcPr>
          <w:p w14:paraId="5AC3B41F" w14:textId="77777777" w:rsidR="000F7EB3" w:rsidRPr="00F50599" w:rsidRDefault="000F7EB3" w:rsidP="000F7EB3">
            <w:pPr>
              <w:pStyle w:val="Tabletext"/>
              <w:jc w:val="center"/>
            </w:pPr>
            <w:r w:rsidRPr="00F50599">
              <w:t>++</w:t>
            </w:r>
          </w:p>
        </w:tc>
        <w:tc>
          <w:tcPr>
            <w:tcW w:w="926" w:type="dxa"/>
            <w:vAlign w:val="center"/>
          </w:tcPr>
          <w:p w14:paraId="20E1F47C" w14:textId="77777777" w:rsidR="000F7EB3" w:rsidRPr="00F50599" w:rsidRDefault="000F7EB3" w:rsidP="000F7EB3">
            <w:pPr>
              <w:pStyle w:val="Tabletext"/>
              <w:jc w:val="center"/>
            </w:pPr>
            <w:r w:rsidRPr="00F50599">
              <w:t>+</w:t>
            </w:r>
          </w:p>
        </w:tc>
        <w:tc>
          <w:tcPr>
            <w:tcW w:w="1030" w:type="dxa"/>
            <w:vAlign w:val="center"/>
          </w:tcPr>
          <w:p w14:paraId="176D101E" w14:textId="77777777" w:rsidR="000F7EB3" w:rsidRPr="00F50599" w:rsidRDefault="000F7EB3" w:rsidP="000F7EB3">
            <w:pPr>
              <w:pStyle w:val="Tabletext"/>
              <w:jc w:val="center"/>
            </w:pPr>
            <w:r w:rsidRPr="00F50599">
              <w:t>++</w:t>
            </w:r>
          </w:p>
        </w:tc>
      </w:tr>
      <w:tr w:rsidR="000F7EB3" w:rsidRPr="00F50599" w14:paraId="40F00F9B" w14:textId="77777777" w:rsidTr="000F7EB3">
        <w:trPr>
          <w:trHeight w:val="397"/>
          <w:jc w:val="center"/>
        </w:trPr>
        <w:tc>
          <w:tcPr>
            <w:tcW w:w="1568" w:type="dxa"/>
            <w:vAlign w:val="center"/>
          </w:tcPr>
          <w:p w14:paraId="5799AA26" w14:textId="77777777" w:rsidR="000F7EB3" w:rsidRPr="00F50599" w:rsidRDefault="000F7EB3" w:rsidP="000F7EB3">
            <w:pPr>
              <w:pStyle w:val="Tableheading"/>
              <w:rPr>
                <w:lang w:val="en-GB"/>
              </w:rPr>
            </w:pPr>
            <w:r w:rsidRPr="00F50599">
              <w:rPr>
                <w:lang w:val="en-GB"/>
              </w:rPr>
              <w:t>Wind</w:t>
            </w:r>
          </w:p>
        </w:tc>
        <w:tc>
          <w:tcPr>
            <w:tcW w:w="925" w:type="dxa"/>
            <w:vAlign w:val="center"/>
          </w:tcPr>
          <w:p w14:paraId="3D215A88" w14:textId="77777777" w:rsidR="000F7EB3" w:rsidRPr="00F50599" w:rsidRDefault="000F7EB3" w:rsidP="000F7EB3">
            <w:pPr>
              <w:pStyle w:val="Tabletext"/>
              <w:jc w:val="center"/>
            </w:pPr>
            <w:r w:rsidRPr="00F50599">
              <w:t>++</w:t>
            </w:r>
          </w:p>
        </w:tc>
        <w:tc>
          <w:tcPr>
            <w:tcW w:w="1193" w:type="dxa"/>
            <w:vAlign w:val="center"/>
          </w:tcPr>
          <w:p w14:paraId="439AEE5F" w14:textId="77777777" w:rsidR="000F7EB3" w:rsidRPr="00F50599" w:rsidRDefault="000F7EB3" w:rsidP="000F7EB3">
            <w:pPr>
              <w:pStyle w:val="Tabletext"/>
              <w:jc w:val="center"/>
            </w:pPr>
            <w:r w:rsidRPr="00F50599">
              <w:t>++</w:t>
            </w:r>
          </w:p>
        </w:tc>
        <w:tc>
          <w:tcPr>
            <w:tcW w:w="1011" w:type="dxa"/>
            <w:vAlign w:val="center"/>
          </w:tcPr>
          <w:p w14:paraId="29B7799F" w14:textId="77777777" w:rsidR="000F7EB3" w:rsidRPr="00F50599" w:rsidRDefault="000F7EB3" w:rsidP="000F7EB3">
            <w:pPr>
              <w:pStyle w:val="Tabletext"/>
              <w:jc w:val="center"/>
            </w:pPr>
            <w:r w:rsidRPr="00F50599">
              <w:t>++</w:t>
            </w:r>
          </w:p>
        </w:tc>
        <w:tc>
          <w:tcPr>
            <w:tcW w:w="926" w:type="dxa"/>
            <w:shd w:val="clear" w:color="auto" w:fill="666666"/>
            <w:vAlign w:val="center"/>
          </w:tcPr>
          <w:p w14:paraId="7EC18AB2" w14:textId="77777777" w:rsidR="000F7EB3" w:rsidRPr="00F50599" w:rsidRDefault="000F7EB3" w:rsidP="000F7EB3">
            <w:pPr>
              <w:pStyle w:val="Tabletext"/>
              <w:jc w:val="center"/>
            </w:pPr>
          </w:p>
        </w:tc>
        <w:tc>
          <w:tcPr>
            <w:tcW w:w="926" w:type="dxa"/>
            <w:vAlign w:val="center"/>
          </w:tcPr>
          <w:p w14:paraId="61F2C8DF" w14:textId="77777777" w:rsidR="000F7EB3" w:rsidRPr="00F50599" w:rsidRDefault="000F7EB3" w:rsidP="000F7EB3">
            <w:pPr>
              <w:pStyle w:val="Tabletext"/>
              <w:jc w:val="center"/>
            </w:pPr>
            <w:r w:rsidRPr="00F50599">
              <w:t>0</w:t>
            </w:r>
          </w:p>
        </w:tc>
        <w:tc>
          <w:tcPr>
            <w:tcW w:w="926" w:type="dxa"/>
            <w:vAlign w:val="center"/>
          </w:tcPr>
          <w:p w14:paraId="3A10F6BE" w14:textId="77777777" w:rsidR="000F7EB3" w:rsidRPr="00F50599" w:rsidRDefault="000F7EB3" w:rsidP="000F7EB3">
            <w:pPr>
              <w:pStyle w:val="Tabletext"/>
              <w:jc w:val="center"/>
            </w:pPr>
            <w:r w:rsidRPr="00F50599">
              <w:t>+</w:t>
            </w:r>
          </w:p>
        </w:tc>
        <w:tc>
          <w:tcPr>
            <w:tcW w:w="1030" w:type="dxa"/>
            <w:vAlign w:val="center"/>
          </w:tcPr>
          <w:p w14:paraId="37D6A7CC" w14:textId="77777777" w:rsidR="000F7EB3" w:rsidRPr="00F50599" w:rsidRDefault="000F7EB3" w:rsidP="000F7EB3">
            <w:pPr>
              <w:pStyle w:val="Tabletext"/>
              <w:jc w:val="center"/>
            </w:pPr>
            <w:r w:rsidRPr="00F50599">
              <w:t>+</w:t>
            </w:r>
          </w:p>
        </w:tc>
      </w:tr>
      <w:tr w:rsidR="000F7EB3" w:rsidRPr="00F50599" w14:paraId="04868AD1" w14:textId="77777777" w:rsidTr="000F7EB3">
        <w:trPr>
          <w:trHeight w:val="397"/>
          <w:jc w:val="center"/>
        </w:trPr>
        <w:tc>
          <w:tcPr>
            <w:tcW w:w="1568" w:type="dxa"/>
            <w:vAlign w:val="center"/>
          </w:tcPr>
          <w:p w14:paraId="5493869F" w14:textId="77777777" w:rsidR="000F7EB3" w:rsidRPr="00F50599" w:rsidRDefault="000F7EB3" w:rsidP="000F7EB3">
            <w:pPr>
              <w:pStyle w:val="Tableheading"/>
              <w:rPr>
                <w:lang w:val="en-GB"/>
              </w:rPr>
            </w:pPr>
            <w:r w:rsidRPr="00F50599">
              <w:rPr>
                <w:lang w:val="en-GB"/>
              </w:rPr>
              <w:t>Wave</w:t>
            </w:r>
          </w:p>
        </w:tc>
        <w:tc>
          <w:tcPr>
            <w:tcW w:w="925" w:type="dxa"/>
            <w:vAlign w:val="center"/>
          </w:tcPr>
          <w:p w14:paraId="3AA06F62" w14:textId="77777777" w:rsidR="000F7EB3" w:rsidRPr="00F50599" w:rsidRDefault="000F7EB3" w:rsidP="000F7EB3">
            <w:pPr>
              <w:pStyle w:val="Tabletext"/>
              <w:jc w:val="center"/>
            </w:pPr>
            <w:r w:rsidRPr="00F50599">
              <w:t>+</w:t>
            </w:r>
          </w:p>
        </w:tc>
        <w:tc>
          <w:tcPr>
            <w:tcW w:w="1193" w:type="dxa"/>
            <w:vAlign w:val="center"/>
          </w:tcPr>
          <w:p w14:paraId="37DDD27A" w14:textId="77777777" w:rsidR="000F7EB3" w:rsidRPr="00F50599" w:rsidRDefault="000F7EB3" w:rsidP="000F7EB3">
            <w:pPr>
              <w:pStyle w:val="Tabletext"/>
              <w:jc w:val="center"/>
            </w:pPr>
            <w:r w:rsidRPr="00F50599">
              <w:t>0</w:t>
            </w:r>
          </w:p>
        </w:tc>
        <w:tc>
          <w:tcPr>
            <w:tcW w:w="1011" w:type="dxa"/>
            <w:vAlign w:val="center"/>
          </w:tcPr>
          <w:p w14:paraId="53E05DEC" w14:textId="77777777" w:rsidR="000F7EB3" w:rsidRPr="00F50599" w:rsidRDefault="000F7EB3" w:rsidP="000F7EB3">
            <w:pPr>
              <w:pStyle w:val="Tabletext"/>
              <w:jc w:val="center"/>
            </w:pPr>
            <w:r w:rsidRPr="00F50599">
              <w:t>++</w:t>
            </w:r>
          </w:p>
        </w:tc>
        <w:tc>
          <w:tcPr>
            <w:tcW w:w="926" w:type="dxa"/>
            <w:vAlign w:val="center"/>
          </w:tcPr>
          <w:p w14:paraId="61800B23" w14:textId="77777777" w:rsidR="000F7EB3" w:rsidRPr="00F50599" w:rsidRDefault="000F7EB3" w:rsidP="000F7EB3">
            <w:pPr>
              <w:pStyle w:val="Tabletext"/>
              <w:jc w:val="center"/>
            </w:pPr>
            <w:r w:rsidRPr="00F50599">
              <w:t>0</w:t>
            </w:r>
          </w:p>
        </w:tc>
        <w:tc>
          <w:tcPr>
            <w:tcW w:w="926" w:type="dxa"/>
            <w:shd w:val="clear" w:color="auto" w:fill="666666"/>
            <w:vAlign w:val="center"/>
          </w:tcPr>
          <w:p w14:paraId="083826D8" w14:textId="77777777" w:rsidR="000F7EB3" w:rsidRPr="00F50599" w:rsidRDefault="000F7EB3" w:rsidP="000F7EB3">
            <w:pPr>
              <w:pStyle w:val="Tabletext"/>
              <w:jc w:val="center"/>
            </w:pPr>
          </w:p>
        </w:tc>
        <w:tc>
          <w:tcPr>
            <w:tcW w:w="926" w:type="dxa"/>
            <w:vAlign w:val="center"/>
          </w:tcPr>
          <w:p w14:paraId="6D36D9DF" w14:textId="77777777" w:rsidR="000F7EB3" w:rsidRPr="00F50599" w:rsidRDefault="000F7EB3" w:rsidP="000F7EB3">
            <w:pPr>
              <w:pStyle w:val="Tabletext"/>
              <w:jc w:val="center"/>
            </w:pPr>
            <w:r w:rsidRPr="00F50599">
              <w:t>0</w:t>
            </w:r>
          </w:p>
        </w:tc>
        <w:tc>
          <w:tcPr>
            <w:tcW w:w="1030" w:type="dxa"/>
            <w:vAlign w:val="center"/>
          </w:tcPr>
          <w:p w14:paraId="6C51430F" w14:textId="77777777" w:rsidR="000F7EB3" w:rsidRPr="00F50599" w:rsidRDefault="000F7EB3" w:rsidP="000F7EB3">
            <w:pPr>
              <w:pStyle w:val="Tabletext"/>
              <w:jc w:val="center"/>
            </w:pPr>
            <w:r w:rsidRPr="00F50599">
              <w:t>0</w:t>
            </w:r>
          </w:p>
        </w:tc>
      </w:tr>
      <w:tr w:rsidR="000F7EB3" w:rsidRPr="00F50599" w14:paraId="76AC6DA3" w14:textId="77777777" w:rsidTr="000F7EB3">
        <w:trPr>
          <w:trHeight w:val="397"/>
          <w:jc w:val="center"/>
        </w:trPr>
        <w:tc>
          <w:tcPr>
            <w:tcW w:w="1568" w:type="dxa"/>
            <w:vAlign w:val="center"/>
          </w:tcPr>
          <w:p w14:paraId="38882AD9" w14:textId="77777777" w:rsidR="000F7EB3" w:rsidRPr="00F50599" w:rsidRDefault="000F7EB3" w:rsidP="000F7EB3">
            <w:pPr>
              <w:pStyle w:val="Tableheading"/>
              <w:rPr>
                <w:lang w:val="en-GB"/>
              </w:rPr>
            </w:pPr>
            <w:r w:rsidRPr="00F50599">
              <w:rPr>
                <w:lang w:val="en-GB"/>
              </w:rPr>
              <w:t>Utility power</w:t>
            </w:r>
          </w:p>
        </w:tc>
        <w:tc>
          <w:tcPr>
            <w:tcW w:w="925" w:type="dxa"/>
            <w:vAlign w:val="center"/>
          </w:tcPr>
          <w:p w14:paraId="5AE0A624" w14:textId="77777777" w:rsidR="000F7EB3" w:rsidRPr="00F50599" w:rsidRDefault="000F7EB3" w:rsidP="000F7EB3">
            <w:pPr>
              <w:pStyle w:val="Tabletext"/>
              <w:jc w:val="center"/>
            </w:pPr>
            <w:r w:rsidRPr="00F50599">
              <w:t>++</w:t>
            </w:r>
          </w:p>
        </w:tc>
        <w:tc>
          <w:tcPr>
            <w:tcW w:w="1193" w:type="dxa"/>
            <w:vAlign w:val="center"/>
          </w:tcPr>
          <w:p w14:paraId="77528EB6" w14:textId="77777777" w:rsidR="000F7EB3" w:rsidRPr="00F50599" w:rsidRDefault="000F7EB3" w:rsidP="000F7EB3">
            <w:pPr>
              <w:pStyle w:val="Tabletext"/>
              <w:jc w:val="center"/>
            </w:pPr>
            <w:r w:rsidRPr="00F50599">
              <w:t>++</w:t>
            </w:r>
          </w:p>
        </w:tc>
        <w:tc>
          <w:tcPr>
            <w:tcW w:w="1011" w:type="dxa"/>
            <w:vAlign w:val="center"/>
          </w:tcPr>
          <w:p w14:paraId="3539E1F1" w14:textId="77777777" w:rsidR="000F7EB3" w:rsidRPr="00F50599" w:rsidRDefault="000F7EB3" w:rsidP="000F7EB3">
            <w:pPr>
              <w:pStyle w:val="Tabletext"/>
              <w:jc w:val="center"/>
            </w:pPr>
            <w:r w:rsidRPr="00F50599">
              <w:t>+</w:t>
            </w:r>
          </w:p>
        </w:tc>
        <w:tc>
          <w:tcPr>
            <w:tcW w:w="926" w:type="dxa"/>
            <w:vAlign w:val="center"/>
          </w:tcPr>
          <w:p w14:paraId="089D9DEA" w14:textId="77777777" w:rsidR="000F7EB3" w:rsidRPr="00F50599" w:rsidRDefault="000F7EB3" w:rsidP="000F7EB3">
            <w:pPr>
              <w:pStyle w:val="Tabletext"/>
              <w:jc w:val="center"/>
            </w:pPr>
            <w:r w:rsidRPr="00F50599">
              <w:t>+</w:t>
            </w:r>
          </w:p>
        </w:tc>
        <w:tc>
          <w:tcPr>
            <w:tcW w:w="926" w:type="dxa"/>
            <w:vAlign w:val="center"/>
          </w:tcPr>
          <w:p w14:paraId="21BFD8CD" w14:textId="77777777" w:rsidR="000F7EB3" w:rsidRPr="00F50599" w:rsidRDefault="000F7EB3" w:rsidP="000F7EB3">
            <w:pPr>
              <w:pStyle w:val="Tabletext"/>
              <w:jc w:val="center"/>
            </w:pPr>
            <w:r w:rsidRPr="00F50599">
              <w:t>0</w:t>
            </w:r>
          </w:p>
        </w:tc>
        <w:tc>
          <w:tcPr>
            <w:tcW w:w="926" w:type="dxa"/>
            <w:shd w:val="clear" w:color="auto" w:fill="666666"/>
            <w:vAlign w:val="center"/>
          </w:tcPr>
          <w:p w14:paraId="57ECEC30" w14:textId="77777777" w:rsidR="000F7EB3" w:rsidRPr="00F50599" w:rsidRDefault="000F7EB3" w:rsidP="000F7EB3">
            <w:pPr>
              <w:pStyle w:val="Tabletext"/>
              <w:jc w:val="center"/>
            </w:pPr>
          </w:p>
        </w:tc>
        <w:tc>
          <w:tcPr>
            <w:tcW w:w="1030" w:type="dxa"/>
            <w:vAlign w:val="center"/>
          </w:tcPr>
          <w:p w14:paraId="372DE4B9" w14:textId="77777777" w:rsidR="000F7EB3" w:rsidRPr="00F50599" w:rsidRDefault="000F7EB3" w:rsidP="000F7EB3">
            <w:pPr>
              <w:pStyle w:val="Tabletext"/>
              <w:jc w:val="center"/>
            </w:pPr>
            <w:r w:rsidRPr="00F50599">
              <w:t>+</w:t>
            </w:r>
          </w:p>
        </w:tc>
      </w:tr>
      <w:tr w:rsidR="000F7EB3" w:rsidRPr="00F50599" w14:paraId="504E4096" w14:textId="77777777" w:rsidTr="000F7EB3">
        <w:trPr>
          <w:trHeight w:val="397"/>
          <w:jc w:val="center"/>
        </w:trPr>
        <w:tc>
          <w:tcPr>
            <w:tcW w:w="1568" w:type="dxa"/>
            <w:vAlign w:val="center"/>
          </w:tcPr>
          <w:p w14:paraId="4FF6FDA6" w14:textId="77777777" w:rsidR="000F7EB3" w:rsidRPr="00F50599" w:rsidRDefault="000F7EB3" w:rsidP="000F7EB3">
            <w:pPr>
              <w:pStyle w:val="Tableheading"/>
              <w:rPr>
                <w:lang w:val="en-GB"/>
              </w:rPr>
            </w:pPr>
            <w:r w:rsidRPr="00F50599">
              <w:rPr>
                <w:lang w:val="en-GB"/>
              </w:rPr>
              <w:t>Primary cell</w:t>
            </w:r>
          </w:p>
        </w:tc>
        <w:tc>
          <w:tcPr>
            <w:tcW w:w="925" w:type="dxa"/>
            <w:vAlign w:val="center"/>
          </w:tcPr>
          <w:p w14:paraId="516DB7D3" w14:textId="77777777" w:rsidR="000F7EB3" w:rsidRPr="00F50599" w:rsidRDefault="000F7EB3" w:rsidP="000F7EB3">
            <w:pPr>
              <w:pStyle w:val="Tabletext"/>
              <w:jc w:val="center"/>
            </w:pPr>
            <w:r w:rsidRPr="00F50599">
              <w:t>0</w:t>
            </w:r>
          </w:p>
        </w:tc>
        <w:tc>
          <w:tcPr>
            <w:tcW w:w="1193" w:type="dxa"/>
            <w:vAlign w:val="center"/>
          </w:tcPr>
          <w:p w14:paraId="7931F06B" w14:textId="77777777" w:rsidR="000F7EB3" w:rsidRPr="00F50599" w:rsidRDefault="000F7EB3" w:rsidP="000F7EB3">
            <w:pPr>
              <w:pStyle w:val="Tabletext"/>
              <w:jc w:val="center"/>
            </w:pPr>
            <w:r w:rsidRPr="00F50599">
              <w:t>0</w:t>
            </w:r>
          </w:p>
        </w:tc>
        <w:tc>
          <w:tcPr>
            <w:tcW w:w="1011" w:type="dxa"/>
            <w:vAlign w:val="center"/>
          </w:tcPr>
          <w:p w14:paraId="0BE11FC0" w14:textId="77777777" w:rsidR="000F7EB3" w:rsidRPr="00F50599" w:rsidRDefault="000F7EB3" w:rsidP="000F7EB3">
            <w:pPr>
              <w:pStyle w:val="Tabletext"/>
              <w:jc w:val="center"/>
            </w:pPr>
            <w:r w:rsidRPr="00F50599">
              <w:t>++</w:t>
            </w:r>
          </w:p>
        </w:tc>
        <w:tc>
          <w:tcPr>
            <w:tcW w:w="926" w:type="dxa"/>
            <w:vAlign w:val="center"/>
          </w:tcPr>
          <w:p w14:paraId="568BCB5C" w14:textId="77777777" w:rsidR="000F7EB3" w:rsidRPr="00F50599" w:rsidRDefault="000F7EB3" w:rsidP="000F7EB3">
            <w:pPr>
              <w:pStyle w:val="Tabletext"/>
              <w:jc w:val="center"/>
            </w:pPr>
            <w:r w:rsidRPr="00F50599">
              <w:t>+</w:t>
            </w:r>
          </w:p>
        </w:tc>
        <w:tc>
          <w:tcPr>
            <w:tcW w:w="926" w:type="dxa"/>
            <w:vAlign w:val="center"/>
          </w:tcPr>
          <w:p w14:paraId="4C05749E" w14:textId="77777777" w:rsidR="000F7EB3" w:rsidRPr="00F50599" w:rsidRDefault="000F7EB3" w:rsidP="000F7EB3">
            <w:pPr>
              <w:pStyle w:val="Tabletext"/>
              <w:jc w:val="center"/>
            </w:pPr>
            <w:r w:rsidRPr="00F50599">
              <w:t>0</w:t>
            </w:r>
          </w:p>
        </w:tc>
        <w:tc>
          <w:tcPr>
            <w:tcW w:w="926" w:type="dxa"/>
            <w:vAlign w:val="center"/>
          </w:tcPr>
          <w:p w14:paraId="0857B655" w14:textId="77777777" w:rsidR="000F7EB3" w:rsidRPr="00F50599" w:rsidRDefault="000F7EB3" w:rsidP="000F7EB3">
            <w:pPr>
              <w:pStyle w:val="Tabletext"/>
              <w:jc w:val="center"/>
            </w:pPr>
            <w:r w:rsidRPr="00F50599">
              <w:t>+</w:t>
            </w:r>
          </w:p>
        </w:tc>
        <w:tc>
          <w:tcPr>
            <w:tcW w:w="1030" w:type="dxa"/>
            <w:shd w:val="clear" w:color="auto" w:fill="666666"/>
            <w:vAlign w:val="center"/>
          </w:tcPr>
          <w:p w14:paraId="27FA81B2" w14:textId="77777777" w:rsidR="000F7EB3" w:rsidRPr="00F50599" w:rsidRDefault="000F7EB3" w:rsidP="000F7EB3">
            <w:pPr>
              <w:pStyle w:val="Tabletext"/>
              <w:jc w:val="center"/>
            </w:pPr>
          </w:p>
        </w:tc>
      </w:tr>
    </w:tbl>
    <w:p w14:paraId="16C87DBD" w14:textId="77777777" w:rsidR="00B57DBE" w:rsidRPr="00F50599" w:rsidRDefault="00B57DBE" w:rsidP="000F7EB3">
      <w:pPr>
        <w:pStyle w:val="BodyText"/>
        <w:jc w:val="center"/>
        <w:rPr>
          <w:lang w:val="en-GB"/>
        </w:rPr>
      </w:pPr>
    </w:p>
    <w:p w14:paraId="248C817F" w14:textId="77777777" w:rsidR="00B57DBE" w:rsidRPr="00F50599" w:rsidRDefault="00B57DBE" w:rsidP="00B57DBE">
      <w:pPr>
        <w:pStyle w:val="BodyText"/>
        <w:rPr>
          <w:lang w:val="en-GB"/>
        </w:rPr>
      </w:pPr>
      <w:r w:rsidRPr="00F50599">
        <w:rPr>
          <w:b/>
          <w:lang w:val="en-GB"/>
        </w:rPr>
        <w:t>Key to table</w:t>
      </w:r>
      <w:r w:rsidRPr="00F50599">
        <w:rPr>
          <w:lang w:val="en-GB"/>
        </w:rPr>
        <w:t>:</w:t>
      </w:r>
    </w:p>
    <w:p w14:paraId="3D50A3B4" w14:textId="77777777" w:rsidR="00B57DBE" w:rsidRPr="00F50599" w:rsidRDefault="00B57DBE" w:rsidP="00B57DBE">
      <w:pPr>
        <w:pStyle w:val="BodyText"/>
        <w:rPr>
          <w:lang w:val="en-GB"/>
        </w:rPr>
      </w:pPr>
      <w:r w:rsidRPr="00F50599">
        <w:rPr>
          <w:lang w:val="en-GB"/>
        </w:rPr>
        <w:t>++ - Preferred</w:t>
      </w:r>
    </w:p>
    <w:p w14:paraId="59A4FD91" w14:textId="77777777" w:rsidR="00B57DBE" w:rsidRPr="00F50599" w:rsidRDefault="00B57DBE" w:rsidP="00B57DBE">
      <w:pPr>
        <w:pStyle w:val="BodyText"/>
        <w:rPr>
          <w:lang w:val="en-GB"/>
        </w:rPr>
      </w:pPr>
      <w:r w:rsidRPr="00F50599">
        <w:rPr>
          <w:lang w:val="en-GB"/>
        </w:rPr>
        <w:t xml:space="preserve"> + - Recommended</w:t>
      </w:r>
    </w:p>
    <w:p w14:paraId="48E9291C" w14:textId="2692C7DE" w:rsidR="000F7EB3" w:rsidRPr="00F50599" w:rsidRDefault="00B57DBE" w:rsidP="00B57DBE">
      <w:pPr>
        <w:pStyle w:val="BodyText"/>
        <w:rPr>
          <w:lang w:val="en-GB"/>
        </w:rPr>
      </w:pPr>
      <w:r w:rsidRPr="00F50599">
        <w:rPr>
          <w:lang w:val="en-GB"/>
        </w:rPr>
        <w:t xml:space="preserve"> 0 - Not Recommended</w:t>
      </w:r>
    </w:p>
    <w:p w14:paraId="7234680F" w14:textId="77777777" w:rsidR="000F7EB3" w:rsidRPr="00F50599" w:rsidRDefault="000F7EB3">
      <w:pPr>
        <w:spacing w:after="200" w:line="276" w:lineRule="auto"/>
        <w:rPr>
          <w:color w:val="000000" w:themeColor="text1"/>
          <w:sz w:val="22"/>
        </w:rPr>
      </w:pPr>
      <w:r w:rsidRPr="00F50599">
        <w:br w:type="page"/>
      </w:r>
    </w:p>
    <w:p w14:paraId="4B1D6E04" w14:textId="43127E0C" w:rsidR="0079695B" w:rsidRDefault="0079695B" w:rsidP="000F7EB3">
      <w:pPr>
        <w:pStyle w:val="Heading1"/>
        <w:rPr>
          <w:ins w:id="312" w:author="Michael Hadley" w:date="2016-07-13T13:33:00Z"/>
        </w:rPr>
      </w:pPr>
      <w:bookmarkStart w:id="313" w:name="_Toc456181053"/>
      <w:ins w:id="314" w:author="Michael Hadley" w:date="2016-07-13T13:33:00Z">
        <w:r>
          <w:lastRenderedPageBreak/>
          <w:t>ENERGY SOURCE SELECTION</w:t>
        </w:r>
        <w:bookmarkEnd w:id="313"/>
      </w:ins>
    </w:p>
    <w:p w14:paraId="41DD953F" w14:textId="77777777" w:rsidR="007A6F2A" w:rsidRDefault="007A6F2A" w:rsidP="00704C72">
      <w:pPr>
        <w:pStyle w:val="Heading1separatationline"/>
        <w:rPr>
          <w:ins w:id="315" w:author="Michael Hadley" w:date="2016-07-13T13:33:00Z"/>
        </w:rPr>
      </w:pPr>
    </w:p>
    <w:p w14:paraId="3678F6A1" w14:textId="54ACCDD6" w:rsidR="007A6F2A" w:rsidRDefault="007A6F2A" w:rsidP="00704C72">
      <w:pPr>
        <w:pStyle w:val="Heading2"/>
        <w:rPr>
          <w:ins w:id="316" w:author="Michael Hadley" w:date="2016-07-13T13:34:00Z"/>
        </w:rPr>
      </w:pPr>
      <w:bookmarkStart w:id="317" w:name="_Toc456181054"/>
      <w:ins w:id="318" w:author="Michael Hadley" w:date="2016-07-13T13:34:00Z">
        <w:r>
          <w:t>Health, Safety and Environmental Considerations</w:t>
        </w:r>
        <w:bookmarkEnd w:id="317"/>
      </w:ins>
    </w:p>
    <w:p w14:paraId="0CECEAE5" w14:textId="77777777" w:rsidR="007A6F2A" w:rsidRDefault="007A6F2A" w:rsidP="00704C72">
      <w:pPr>
        <w:pStyle w:val="Heading2separationline"/>
        <w:rPr>
          <w:ins w:id="319" w:author="Michael Hadley" w:date="2016-07-13T13:34:00Z"/>
        </w:rPr>
      </w:pPr>
    </w:p>
    <w:p w14:paraId="77FC18B9" w14:textId="3677D169" w:rsidR="007A6F2A" w:rsidRPr="007A6F2A" w:rsidRDefault="007A6F2A" w:rsidP="00704C72">
      <w:pPr>
        <w:pStyle w:val="BodyText"/>
        <w:rPr>
          <w:ins w:id="320" w:author="Michael Hadley" w:date="2016-07-13T13:34:00Z"/>
        </w:rPr>
      </w:pPr>
      <w:ins w:id="321" w:author="Michael Hadley" w:date="2016-07-13T13:35:00Z">
        <w:r w:rsidRPr="00704C72">
          <w:rPr>
            <w:highlight w:val="yellow"/>
          </w:rPr>
          <w:t>Content required.</w:t>
        </w:r>
      </w:ins>
    </w:p>
    <w:p w14:paraId="599A5C4C" w14:textId="04615BD2" w:rsidR="007A6F2A" w:rsidRDefault="007A6F2A" w:rsidP="00704C72">
      <w:pPr>
        <w:pStyle w:val="Heading2"/>
        <w:rPr>
          <w:ins w:id="322" w:author="Michael Hadley" w:date="2016-07-13T13:34:00Z"/>
        </w:rPr>
      </w:pPr>
      <w:bookmarkStart w:id="323" w:name="_Toc456181055"/>
      <w:ins w:id="324" w:author="Michael Hadley" w:date="2016-07-13T13:34:00Z">
        <w:r>
          <w:t>Energy Generation Profile</w:t>
        </w:r>
        <w:bookmarkEnd w:id="323"/>
      </w:ins>
    </w:p>
    <w:p w14:paraId="5A55B71F" w14:textId="77777777" w:rsidR="007A6F2A" w:rsidRDefault="007A6F2A" w:rsidP="00704C72">
      <w:pPr>
        <w:pStyle w:val="Heading2separationline"/>
        <w:rPr>
          <w:ins w:id="325" w:author="Michael Hadley" w:date="2016-07-13T13:34:00Z"/>
        </w:rPr>
      </w:pPr>
    </w:p>
    <w:p w14:paraId="255F01F8" w14:textId="5A38590C" w:rsidR="007A6F2A" w:rsidRPr="007A6F2A" w:rsidRDefault="007A6F2A" w:rsidP="00704C72">
      <w:pPr>
        <w:pStyle w:val="BodyText"/>
        <w:rPr>
          <w:ins w:id="326" w:author="Michael Hadley" w:date="2016-07-13T13:34:00Z"/>
        </w:rPr>
      </w:pPr>
      <w:ins w:id="327" w:author="Michael Hadley" w:date="2016-07-13T13:35:00Z">
        <w:r w:rsidRPr="00E76968">
          <w:rPr>
            <w:highlight w:val="yellow"/>
          </w:rPr>
          <w:t>Content required.</w:t>
        </w:r>
      </w:ins>
    </w:p>
    <w:p w14:paraId="11D3B956" w14:textId="260C28EF" w:rsidR="007A6F2A" w:rsidRDefault="007A6F2A" w:rsidP="00704C72">
      <w:pPr>
        <w:pStyle w:val="Heading2"/>
        <w:rPr>
          <w:ins w:id="328" w:author="Michael Hadley" w:date="2016-07-13T13:35:00Z"/>
        </w:rPr>
      </w:pPr>
      <w:bookmarkStart w:id="329" w:name="_Toc456181056"/>
      <w:ins w:id="330" w:author="Michael Hadley" w:date="2016-07-13T13:34:00Z">
        <w:r>
          <w:t>Operational Restrictions</w:t>
        </w:r>
      </w:ins>
      <w:bookmarkEnd w:id="329"/>
    </w:p>
    <w:p w14:paraId="51B749AB" w14:textId="77777777" w:rsidR="007A6F2A" w:rsidRDefault="007A6F2A" w:rsidP="00704C72">
      <w:pPr>
        <w:pStyle w:val="Heading2separationline"/>
        <w:rPr>
          <w:ins w:id="331" w:author="Michael Hadley" w:date="2016-07-13T13:35:00Z"/>
        </w:rPr>
      </w:pPr>
    </w:p>
    <w:p w14:paraId="7F92083F" w14:textId="3EBD010B" w:rsidR="007A6F2A" w:rsidRPr="007A6F2A" w:rsidRDefault="007A6F2A" w:rsidP="00704C72">
      <w:pPr>
        <w:pStyle w:val="BodyText"/>
        <w:rPr>
          <w:ins w:id="332" w:author="Michael Hadley" w:date="2016-07-13T13:34:00Z"/>
        </w:rPr>
      </w:pPr>
      <w:ins w:id="333" w:author="Michael Hadley" w:date="2016-07-13T13:35:00Z">
        <w:r w:rsidRPr="00E76968">
          <w:rPr>
            <w:highlight w:val="yellow"/>
          </w:rPr>
          <w:t>Content required.</w:t>
        </w:r>
      </w:ins>
    </w:p>
    <w:p w14:paraId="0279D709" w14:textId="77777777" w:rsidR="007A6F2A" w:rsidRDefault="007A6F2A" w:rsidP="007A6F2A">
      <w:pPr>
        <w:pStyle w:val="BodyText"/>
        <w:rPr>
          <w:ins w:id="334" w:author="Michael Hadley" w:date="2016-07-13T13:34:00Z"/>
        </w:rPr>
      </w:pPr>
      <w:ins w:id="335" w:author="Michael Hadley" w:date="2016-07-13T13:34:00Z">
        <w:r w:rsidRPr="00704C72">
          <w:rPr>
            <w:highlight w:val="yellow"/>
          </w:rPr>
          <w:t>Think ventilation for generators, load management, etc.</w:t>
        </w:r>
      </w:ins>
    </w:p>
    <w:p w14:paraId="173B2FFD" w14:textId="20536501" w:rsidR="007A6F2A" w:rsidRDefault="007A6F2A" w:rsidP="00704C72">
      <w:pPr>
        <w:pStyle w:val="Heading1"/>
        <w:rPr>
          <w:ins w:id="336" w:author="Michael Hadley" w:date="2016-07-13T13:35:00Z"/>
        </w:rPr>
      </w:pPr>
      <w:bookmarkStart w:id="337" w:name="_Toc456181057"/>
      <w:ins w:id="338" w:author="Michael Hadley" w:date="2016-07-13T13:34:00Z">
        <w:r>
          <w:t>ENERGY REGULATION</w:t>
        </w:r>
      </w:ins>
      <w:bookmarkEnd w:id="337"/>
    </w:p>
    <w:p w14:paraId="0816AF8E" w14:textId="77777777" w:rsidR="007A6F2A" w:rsidRPr="007A6F2A" w:rsidRDefault="007A6F2A" w:rsidP="00704C72">
      <w:pPr>
        <w:pStyle w:val="Heading1separatationline"/>
        <w:rPr>
          <w:ins w:id="339" w:author="Michael Hadley" w:date="2016-07-13T13:34:00Z"/>
        </w:rPr>
      </w:pPr>
    </w:p>
    <w:p w14:paraId="6CB36188" w14:textId="73DDDB1C" w:rsidR="007A6F2A" w:rsidRPr="007A6F2A" w:rsidRDefault="007A6F2A" w:rsidP="00704C72">
      <w:pPr>
        <w:pStyle w:val="BodyText"/>
        <w:rPr>
          <w:ins w:id="340" w:author="Michael Hadley" w:date="2016-07-13T13:33:00Z"/>
        </w:rPr>
      </w:pPr>
      <w:ins w:id="341" w:author="Michael Hadley" w:date="2016-07-13T13:35:00Z">
        <w:r w:rsidRPr="00E76968">
          <w:rPr>
            <w:highlight w:val="yellow"/>
          </w:rPr>
          <w:t>Content required.</w:t>
        </w:r>
      </w:ins>
    </w:p>
    <w:p w14:paraId="0D803CAE" w14:textId="33DAF6A2" w:rsidR="00B57DBE" w:rsidRPr="00F50599" w:rsidRDefault="00B57DBE" w:rsidP="000F7EB3">
      <w:pPr>
        <w:pStyle w:val="Heading1"/>
      </w:pPr>
      <w:bookmarkStart w:id="342" w:name="_Toc456181058"/>
      <w:r w:rsidRPr="00F50599">
        <w:t>LIGHTNING/SURGE PROTECTION</w:t>
      </w:r>
      <w:bookmarkEnd w:id="342"/>
    </w:p>
    <w:p w14:paraId="680A5FD2" w14:textId="77777777" w:rsidR="000F7EB3" w:rsidRPr="00F50599" w:rsidRDefault="000F7EB3" w:rsidP="000F7EB3">
      <w:pPr>
        <w:pStyle w:val="Heading1separatationline"/>
      </w:pPr>
    </w:p>
    <w:p w14:paraId="0BA4947D" w14:textId="07FF5C3F" w:rsidR="00B57DBE" w:rsidRPr="00F50599" w:rsidRDefault="00B57DBE" w:rsidP="00B57DBE">
      <w:pPr>
        <w:pStyle w:val="BodyText"/>
        <w:rPr>
          <w:lang w:val="en-GB"/>
        </w:rPr>
      </w:pPr>
      <w:r w:rsidRPr="00F50599">
        <w:rPr>
          <w:lang w:val="en-GB"/>
        </w:rPr>
        <w:t xml:space="preserve">To protect a power system against destructive electrical surges such as lightning strikes, lightning protection should be considered.  </w:t>
      </w:r>
      <w:r w:rsidRPr="007A6F2A">
        <w:rPr>
          <w:highlight w:val="yellow"/>
          <w:lang w:val="en-GB"/>
        </w:rPr>
        <w:t>IALA Guideline 1012 on Protection of Lighthouses and AtoN against Damage from Lightning, June 2000, refer</w:t>
      </w:r>
      <w:r w:rsidR="00E37F8D" w:rsidRPr="007A6F2A">
        <w:rPr>
          <w:highlight w:val="yellow"/>
          <w:lang w:val="en-GB"/>
        </w:rPr>
        <w:t>s</w:t>
      </w:r>
      <w:r w:rsidRPr="00F50599">
        <w:rPr>
          <w:lang w:val="en-GB"/>
        </w:rPr>
        <w:t>.</w:t>
      </w:r>
    </w:p>
    <w:p w14:paraId="43E13881" w14:textId="77777777" w:rsidR="00B57DBE" w:rsidRPr="00F50599" w:rsidRDefault="00B57DBE" w:rsidP="00B57DBE">
      <w:pPr>
        <w:pStyle w:val="BodyText"/>
        <w:rPr>
          <w:lang w:val="en-GB"/>
        </w:rPr>
      </w:pPr>
      <w:r w:rsidRPr="00F50599">
        <w:rPr>
          <w:lang w:val="en-GB"/>
        </w:rPr>
        <w:t>Over-voltage arrester devices should be used to increase the protection of the system.</w:t>
      </w:r>
    </w:p>
    <w:p w14:paraId="32419670" w14:textId="710AE2C3" w:rsidR="00B57DBE" w:rsidRPr="00F50599" w:rsidRDefault="00B57DBE" w:rsidP="000F7EB3">
      <w:pPr>
        <w:pStyle w:val="Heading1"/>
      </w:pPr>
      <w:bookmarkStart w:id="343" w:name="_Toc456181059"/>
      <w:r w:rsidRPr="00F50599">
        <w:t>INSTALLATION</w:t>
      </w:r>
      <w:bookmarkEnd w:id="343"/>
    </w:p>
    <w:p w14:paraId="49AA4D1F" w14:textId="77777777" w:rsidR="000F7EB3" w:rsidRPr="00F50599" w:rsidRDefault="000F7EB3" w:rsidP="000F7EB3">
      <w:pPr>
        <w:pStyle w:val="Heading1separatationline"/>
      </w:pPr>
    </w:p>
    <w:p w14:paraId="19351DE8" w14:textId="255D88E3" w:rsidR="00B57DBE" w:rsidRPr="00F50599" w:rsidRDefault="00B57DBE" w:rsidP="000F7EB3">
      <w:pPr>
        <w:pStyle w:val="Heading2"/>
      </w:pPr>
      <w:bookmarkStart w:id="344" w:name="_Toc456181060"/>
      <w:r w:rsidRPr="00F50599">
        <w:t>General</w:t>
      </w:r>
      <w:bookmarkEnd w:id="344"/>
    </w:p>
    <w:p w14:paraId="10593227" w14:textId="77777777" w:rsidR="000F7EB3" w:rsidRPr="00F50599" w:rsidRDefault="000F7EB3" w:rsidP="000F7EB3">
      <w:pPr>
        <w:pStyle w:val="Heading2separationline"/>
      </w:pPr>
    </w:p>
    <w:p w14:paraId="25C9113E" w14:textId="48E5B2CC" w:rsidR="00B57DBE" w:rsidRPr="00F50599" w:rsidRDefault="00B57DBE" w:rsidP="000F7EB3">
      <w:pPr>
        <w:pStyle w:val="Heading3"/>
      </w:pPr>
      <w:bookmarkStart w:id="345" w:name="_Toc456181061"/>
      <w:r w:rsidRPr="00F50599">
        <w:t>Electrical Connections</w:t>
      </w:r>
      <w:bookmarkEnd w:id="345"/>
    </w:p>
    <w:p w14:paraId="2DA747B3" w14:textId="77777777" w:rsidR="00B57DBE" w:rsidRPr="00F50599" w:rsidRDefault="00B57DBE" w:rsidP="00B57DBE">
      <w:pPr>
        <w:pStyle w:val="BodyText"/>
        <w:rPr>
          <w:lang w:val="en-GB"/>
        </w:rPr>
      </w:pPr>
      <w:r w:rsidRPr="00F50599">
        <w:rPr>
          <w:lang w:val="en-GB"/>
        </w:rPr>
        <w:t>Cables with a low AWG number equivalent to high cross section area (csa)(mm</w:t>
      </w:r>
      <w:r w:rsidRPr="00F50599">
        <w:rPr>
          <w:vertAlign w:val="superscript"/>
          <w:lang w:val="en-GB"/>
        </w:rPr>
        <w:t>2</w:t>
      </w:r>
      <w:r w:rsidRPr="00F50599">
        <w:rPr>
          <w:lang w:val="en-GB"/>
        </w:rPr>
        <w:t>) should be used to have a reduced resistance and a sufficient mechanical strength.  Cables should be suitable for UV and the marine environment.  The conductors would be better protected by plating, e.g. tinned copper wire.</w:t>
      </w:r>
    </w:p>
    <w:p w14:paraId="05765F25" w14:textId="77777777" w:rsidR="00B57DBE" w:rsidRPr="00F50599" w:rsidRDefault="00B57DBE" w:rsidP="00B57DBE">
      <w:pPr>
        <w:pStyle w:val="BodyText"/>
        <w:rPr>
          <w:lang w:val="en-GB"/>
        </w:rPr>
      </w:pPr>
      <w:r w:rsidRPr="00F50599">
        <w:rPr>
          <w:lang w:val="en-GB"/>
        </w:rPr>
        <w:t>In PV systems, some manufacturers supply their modules with waterproof junction boxes attached to the back.  For modules with flying leads, care should be taken to properly secure the flying lead, and to ensure that no excessive mechanical load is placed on the lead at the point where it enters the module.</w:t>
      </w:r>
    </w:p>
    <w:p w14:paraId="292CBC00" w14:textId="2F091187" w:rsidR="00B57DBE" w:rsidRPr="00F50599" w:rsidRDefault="00B57DBE" w:rsidP="000F7EB3">
      <w:pPr>
        <w:pStyle w:val="Heading2"/>
      </w:pPr>
      <w:bookmarkStart w:id="346" w:name="_Toc456181062"/>
      <w:commentRangeStart w:id="347"/>
      <w:r w:rsidRPr="00F50599">
        <w:t>Installation</w:t>
      </w:r>
      <w:commentRangeEnd w:id="347"/>
      <w:r w:rsidR="00704C72">
        <w:rPr>
          <w:rStyle w:val="CommentReference"/>
          <w:rFonts w:asciiTheme="minorHAnsi" w:eastAsiaTheme="minorHAnsi" w:hAnsiTheme="minorHAnsi" w:cstheme="minorBidi"/>
          <w:b w:val="0"/>
          <w:bCs w:val="0"/>
          <w:caps w:val="0"/>
          <w:color w:val="auto"/>
        </w:rPr>
        <w:commentReference w:id="347"/>
      </w:r>
      <w:bookmarkEnd w:id="346"/>
    </w:p>
    <w:p w14:paraId="09F24495" w14:textId="77777777" w:rsidR="000F7EB3" w:rsidRPr="00F50599" w:rsidRDefault="000F7EB3" w:rsidP="000F7EB3">
      <w:pPr>
        <w:pStyle w:val="Heading2separationline"/>
      </w:pPr>
    </w:p>
    <w:p w14:paraId="34351043" w14:textId="2E3DC81E" w:rsidR="00B57DBE" w:rsidRPr="00F50599" w:rsidRDefault="00B57DBE" w:rsidP="000F7EB3">
      <w:pPr>
        <w:pStyle w:val="Heading3"/>
      </w:pPr>
      <w:bookmarkStart w:id="348" w:name="_Toc456181063"/>
      <w:r w:rsidRPr="00F50599">
        <w:t>General</w:t>
      </w:r>
      <w:bookmarkEnd w:id="348"/>
    </w:p>
    <w:p w14:paraId="72BDA005" w14:textId="77777777" w:rsidR="00B57DBE" w:rsidRPr="00F50599" w:rsidRDefault="00B57DBE" w:rsidP="00B57DBE">
      <w:pPr>
        <w:pStyle w:val="BodyText"/>
        <w:rPr>
          <w:lang w:val="en-GB"/>
        </w:rPr>
      </w:pPr>
      <w:r w:rsidRPr="00F50599">
        <w:rPr>
          <w:lang w:val="en-GB"/>
        </w:rPr>
        <w:t>Prevention against galvanic corrosion between dissimilar metals (frame/structure) using insulators or stand-offs is recommended.  Devices (special screws or nuts, welded pieces, etc.) to dissuade thieves from removing equipment are recommended, as well as a notice board indicating the importance of the installation for maritime safety.</w:t>
      </w:r>
    </w:p>
    <w:p w14:paraId="6FB0DD2B" w14:textId="77777777" w:rsidR="00B57DBE" w:rsidRPr="00F50599" w:rsidRDefault="00B57DBE" w:rsidP="00B57DBE">
      <w:pPr>
        <w:pStyle w:val="BodyText"/>
        <w:rPr>
          <w:lang w:val="en-GB"/>
        </w:rPr>
      </w:pPr>
      <w:r w:rsidRPr="00F50599">
        <w:rPr>
          <w:lang w:val="en-GB"/>
        </w:rPr>
        <w:t>For PV systems, care should be taken at installation to see that the mounting hardware does not stress the module.</w:t>
      </w:r>
    </w:p>
    <w:p w14:paraId="6F21B67A" w14:textId="77777777" w:rsidR="00B57DBE" w:rsidRPr="00F50599" w:rsidRDefault="00B57DBE" w:rsidP="00B57DBE">
      <w:pPr>
        <w:pStyle w:val="BodyText"/>
        <w:rPr>
          <w:lang w:val="en-GB"/>
        </w:rPr>
      </w:pPr>
      <w:r w:rsidRPr="00F50599">
        <w:rPr>
          <w:lang w:val="en-GB"/>
        </w:rPr>
        <w:t>Also, care should be taken with total or partial shadowing of the modules during the day or any season.  Attention should be paid to growing trees, grass, and other equipment.  Note that shadowing of one cell in a module will cause the output from all the cells in that series string to be partially or totally lost.</w:t>
      </w:r>
    </w:p>
    <w:p w14:paraId="7B6249E6" w14:textId="13330563" w:rsidR="00B57DBE" w:rsidRPr="00F50599" w:rsidRDefault="00B57DBE" w:rsidP="000F7EB3">
      <w:pPr>
        <w:pStyle w:val="Heading3"/>
      </w:pPr>
      <w:bookmarkStart w:id="349" w:name="_Toc456181064"/>
      <w:r w:rsidRPr="00F50599">
        <w:lastRenderedPageBreak/>
        <w:t>Details for PV systems</w:t>
      </w:r>
      <w:bookmarkEnd w:id="349"/>
    </w:p>
    <w:p w14:paraId="04B9E5D5" w14:textId="27625C51" w:rsidR="00B57DBE" w:rsidRPr="00F50599" w:rsidRDefault="00B57DBE" w:rsidP="000F7EB3">
      <w:pPr>
        <w:pStyle w:val="Heading4"/>
      </w:pPr>
      <w:r w:rsidRPr="00F50599">
        <w:t>Protection from Bird Fouling</w:t>
      </w:r>
    </w:p>
    <w:p w14:paraId="6AB2D7CB" w14:textId="77777777" w:rsidR="00B57DBE" w:rsidRPr="00F50599" w:rsidRDefault="00B57DBE" w:rsidP="00B57DBE">
      <w:pPr>
        <w:pStyle w:val="BodyText"/>
        <w:rPr>
          <w:lang w:val="en-GB"/>
        </w:rPr>
      </w:pPr>
      <w:r w:rsidRPr="00F50599">
        <w:rPr>
          <w:lang w:val="en-GB"/>
        </w:rPr>
        <w:t>In some areas birds cause real problems by fouling modules.  A great number of devices have been designed but none are totally effective, and bird spikes (plastic or metal) are preferred.  Devices working at some places don’t work at others.  Vertical modules reduce the problem, but in some cases, imply over sizing.  The hazards presented to servicing personnel by metal bird spikes should be considered.</w:t>
      </w:r>
    </w:p>
    <w:p w14:paraId="6A0D8885" w14:textId="037C4F7E" w:rsidR="00B57DBE" w:rsidRPr="00F50599" w:rsidRDefault="00B57DBE" w:rsidP="000F7EB3">
      <w:pPr>
        <w:pStyle w:val="Heading4"/>
      </w:pPr>
      <w:r w:rsidRPr="00F50599">
        <w:t>Mechanical Protection</w:t>
      </w:r>
    </w:p>
    <w:p w14:paraId="243B473C" w14:textId="77777777" w:rsidR="00B57DBE" w:rsidRPr="00F50599" w:rsidRDefault="00B57DBE" w:rsidP="00B57DBE">
      <w:pPr>
        <w:pStyle w:val="BodyText"/>
        <w:rPr>
          <w:lang w:val="en-GB"/>
        </w:rPr>
      </w:pPr>
      <w:r w:rsidRPr="00F50599">
        <w:rPr>
          <w:lang w:val="en-GB"/>
        </w:rPr>
        <w:t>Protection to reduce the effect of wave impact, storms, vandalism, theft, and buoy-handling, is generally required.  Vertical mounting of the modules on a floating AtoN reduces the vulnerability of the modules but affects the performance of the solar panel.</w:t>
      </w:r>
    </w:p>
    <w:p w14:paraId="11289860" w14:textId="77777777" w:rsidR="00B57DBE" w:rsidRPr="00F50599" w:rsidRDefault="00B57DBE" w:rsidP="00B57DBE">
      <w:pPr>
        <w:pStyle w:val="BodyText"/>
        <w:rPr>
          <w:lang w:val="en-GB"/>
        </w:rPr>
      </w:pPr>
      <w:r w:rsidRPr="00F50599">
        <w:rPr>
          <w:lang w:val="en-GB"/>
        </w:rPr>
        <w:t>Metal backing behind the modules, and a clear front cover over the modules might reduce the effect of vandalism, but generally a front cover affects the efficiency because of lower transmission.  This effect will increase if the cover is not self-cleaning.  Metal backing may protect modules that have resin on the back, from bird pecking.</w:t>
      </w:r>
    </w:p>
    <w:p w14:paraId="5D6A4A9A" w14:textId="530253DD" w:rsidR="00B57DBE" w:rsidRPr="00F50599" w:rsidRDefault="00B57DBE" w:rsidP="000F7EB3">
      <w:pPr>
        <w:pStyle w:val="Heading4"/>
      </w:pPr>
      <w:r w:rsidRPr="00F50599">
        <w:t>Tilt Angle of the Module</w:t>
      </w:r>
    </w:p>
    <w:p w14:paraId="51BCEAD5" w14:textId="1E58A42E" w:rsidR="00B57DBE" w:rsidRPr="00F50599" w:rsidRDefault="00B57DBE" w:rsidP="00B57DBE">
      <w:pPr>
        <w:pStyle w:val="BodyText"/>
        <w:rPr>
          <w:lang w:val="en-GB"/>
        </w:rPr>
      </w:pPr>
      <w:r w:rsidRPr="00F50599">
        <w:rPr>
          <w:lang w:val="en-GB"/>
        </w:rPr>
        <w:t xml:space="preserve">For fixed installations, the solar array should face the equator.  The modules are generally mounted so that the angle between the module and the horizontal varies from being equal to the latitude angle at low latitudes, to the latitude angle plus 20 degrees at high latitudes.  To </w:t>
      </w:r>
      <w:r w:rsidR="000F7EB3" w:rsidRPr="00F50599">
        <w:rPr>
          <w:lang w:val="en-GB"/>
        </w:rPr>
        <w:t>minimize</w:t>
      </w:r>
      <w:r w:rsidRPr="00F50599">
        <w:rPr>
          <w:lang w:val="en-GB"/>
        </w:rPr>
        <w:t xml:space="preserve"> the effects of bird fouling (even with bird protection) and dirt deposits, it is better not to have horizontal modules and tilting should never be less than 20 degrees.</w:t>
      </w:r>
    </w:p>
    <w:p w14:paraId="5789D501" w14:textId="14F25AC2" w:rsidR="00B57DBE" w:rsidRPr="00F50599" w:rsidRDefault="000F7EB3" w:rsidP="00B57DBE">
      <w:pPr>
        <w:pStyle w:val="BodyText"/>
        <w:rPr>
          <w:lang w:val="en-GB"/>
        </w:rPr>
      </w:pPr>
      <w:r w:rsidRPr="00F50599">
        <w:rPr>
          <w:lang w:val="en-GB"/>
        </w:rPr>
        <w:t>On floating AtoN</w:t>
      </w:r>
      <w:r w:rsidR="00B57DBE" w:rsidRPr="00F50599">
        <w:rPr>
          <w:lang w:val="en-GB"/>
        </w:rPr>
        <w:t>, where the orientation of the modules is random, modules are usually distributed around the vertical axis of the buoy (2 at 180°, 3 at 120° etc</w:t>
      </w:r>
      <w:r w:rsidRPr="00F50599">
        <w:rPr>
          <w:lang w:val="en-GB"/>
        </w:rPr>
        <w:t>.</w:t>
      </w:r>
      <w:r w:rsidR="00B57DBE" w:rsidRPr="00F50599">
        <w:rPr>
          <w:lang w:val="en-GB"/>
        </w:rPr>
        <w:t>).  Modules mounted at a steep angle, or even vertically, make automatic washing of salt or bird fouling by rain or sea spray more efficient.  This can also make integration in the superstructure easier and protection from damage more effective.  The loss of energy at such mounting angles is partially compensated by reflection from the water surface.  Some authorities have a policy of mounting single modules horizontally above the lantern on buoys.  The horizontal mounting of modules is not recommended for high latitudes in both the northern and southern hemispheres.</w:t>
      </w:r>
    </w:p>
    <w:p w14:paraId="2FEC6D9C" w14:textId="1C35C13B" w:rsidR="000F7EB3" w:rsidRPr="00F50599" w:rsidRDefault="00B57DBE" w:rsidP="00B57DBE">
      <w:pPr>
        <w:pStyle w:val="BodyText"/>
        <w:rPr>
          <w:lang w:val="en-GB"/>
        </w:rPr>
      </w:pPr>
      <w:r w:rsidRPr="00F50599">
        <w:rPr>
          <w:lang w:val="en-GB"/>
        </w:rPr>
        <w:t>During winter months, at medium latitude (45º ± 5 º) 2 vertical modules produce around 1.5 times more energy than one horizontal module with the same peak power.  One vertical module produces 0.7 times the energy of a module which would have been installed so as to have the optimal tilt angle at the worst period.</w:t>
      </w:r>
    </w:p>
    <w:p w14:paraId="467A6BB9" w14:textId="30906E83" w:rsidR="00B57DBE" w:rsidRPr="00F50599" w:rsidRDefault="00B57DBE" w:rsidP="000F7EB3">
      <w:pPr>
        <w:pStyle w:val="Heading1"/>
      </w:pPr>
      <w:bookmarkStart w:id="350" w:name="_Toc456181065"/>
      <w:commentRangeStart w:id="351"/>
      <w:r w:rsidRPr="00F50599">
        <w:t>MAINTENANCE</w:t>
      </w:r>
      <w:commentRangeEnd w:id="351"/>
      <w:r w:rsidR="00704C72">
        <w:rPr>
          <w:rStyle w:val="CommentReference"/>
          <w:rFonts w:asciiTheme="minorHAnsi" w:eastAsiaTheme="minorHAnsi" w:hAnsiTheme="minorHAnsi" w:cstheme="minorBidi"/>
          <w:b w:val="0"/>
          <w:bCs w:val="0"/>
          <w:caps w:val="0"/>
          <w:color w:val="auto"/>
        </w:rPr>
        <w:commentReference w:id="351"/>
      </w:r>
      <w:bookmarkEnd w:id="350"/>
    </w:p>
    <w:p w14:paraId="5542B9D1" w14:textId="77777777" w:rsidR="000F7EB3" w:rsidRPr="00F50599" w:rsidRDefault="000F7EB3" w:rsidP="000F7EB3">
      <w:pPr>
        <w:pStyle w:val="Heading1separatationline"/>
      </w:pPr>
    </w:p>
    <w:p w14:paraId="61838500" w14:textId="77777777" w:rsidR="00B57DBE" w:rsidRPr="00F50599" w:rsidRDefault="00B57DBE" w:rsidP="00B57DBE">
      <w:pPr>
        <w:pStyle w:val="BodyText"/>
        <w:rPr>
          <w:lang w:val="en-GB"/>
        </w:rPr>
      </w:pPr>
      <w:r w:rsidRPr="00F50599">
        <w:rPr>
          <w:lang w:val="en-GB"/>
        </w:rPr>
        <w:t>Maintenance of a power system at an AtoN should, of course, be planned as part of a total maintenance programme for all components of the AtoN site.  Minimum maintenance is required as part of life cycle costs.  This is facilitated by initial investment and by selection of the correct systems.</w:t>
      </w:r>
    </w:p>
    <w:p w14:paraId="0D924751" w14:textId="7BDF6867" w:rsidR="00B57DBE" w:rsidRPr="00F50599" w:rsidRDefault="00B57DBE" w:rsidP="000F7EB3">
      <w:pPr>
        <w:pStyle w:val="Heading2"/>
      </w:pPr>
      <w:bookmarkStart w:id="352" w:name="_Toc456181066"/>
      <w:r w:rsidRPr="00F50599">
        <w:t>Programmed Maintenance</w:t>
      </w:r>
      <w:bookmarkEnd w:id="352"/>
    </w:p>
    <w:p w14:paraId="44B543AF" w14:textId="77777777" w:rsidR="000F7EB3" w:rsidRPr="00F50599" w:rsidRDefault="000F7EB3" w:rsidP="000F7EB3">
      <w:pPr>
        <w:pStyle w:val="Heading2separationline"/>
      </w:pPr>
    </w:p>
    <w:p w14:paraId="3FC69AA2" w14:textId="77777777" w:rsidR="00B57DBE" w:rsidRPr="00F50599" w:rsidRDefault="00B57DBE" w:rsidP="00B57DBE">
      <w:pPr>
        <w:pStyle w:val="BodyText"/>
        <w:rPr>
          <w:lang w:val="en-GB"/>
        </w:rPr>
      </w:pPr>
      <w:r w:rsidRPr="00F50599">
        <w:rPr>
          <w:lang w:val="en-GB"/>
        </w:rPr>
        <w:t>For the power system, maintenance will probably include some or all of the following:</w:t>
      </w:r>
    </w:p>
    <w:p w14:paraId="2036FA81" w14:textId="73B75C92" w:rsidR="000F7EB3" w:rsidRPr="00F50599" w:rsidRDefault="00B57DBE" w:rsidP="000F7EB3">
      <w:pPr>
        <w:pStyle w:val="Bullet1"/>
      </w:pPr>
      <w:r w:rsidRPr="00F50599">
        <w:t>Inspect all power sources components for corrosion (especially at the inter-cell connections</w:t>
      </w:r>
      <w:r w:rsidR="000F7EB3" w:rsidRPr="00F50599">
        <w:t xml:space="preserve"> and at the output terminals);</w:t>
      </w:r>
    </w:p>
    <w:p w14:paraId="41271922" w14:textId="02391335" w:rsidR="00B57DBE" w:rsidRPr="00F50599" w:rsidRDefault="00B57DBE" w:rsidP="000F7EB3">
      <w:pPr>
        <w:pStyle w:val="Bullet1text"/>
      </w:pPr>
      <w:r w:rsidRPr="00F50599">
        <w:t>For PV systems, inspect for cracks or discoloration of the encapsulant, de-lamination in the borders by ice effects or bird fouling</w:t>
      </w:r>
      <w:r w:rsidR="000F7EB3" w:rsidRPr="00F50599">
        <w:t>.</w:t>
      </w:r>
    </w:p>
    <w:p w14:paraId="13FC16DB" w14:textId="1FE81EED" w:rsidR="00B57DBE" w:rsidRPr="00F50599" w:rsidRDefault="00B57DBE" w:rsidP="000F7EB3">
      <w:pPr>
        <w:pStyle w:val="Bullet1"/>
      </w:pPr>
      <w:r w:rsidRPr="00F50599">
        <w:t>Confirm load demand is within specified limits;</w:t>
      </w:r>
    </w:p>
    <w:p w14:paraId="49057971" w14:textId="26F7201F" w:rsidR="00B57DBE" w:rsidRPr="00F50599" w:rsidRDefault="00B57DBE" w:rsidP="000F7EB3">
      <w:pPr>
        <w:pStyle w:val="Bullet1"/>
      </w:pPr>
      <w:r w:rsidRPr="00F50599">
        <w:t>Check connections and condition of cables;</w:t>
      </w:r>
    </w:p>
    <w:p w14:paraId="7210D27E" w14:textId="62A276AC" w:rsidR="00B57DBE" w:rsidRPr="00F50599" w:rsidRDefault="00B57DBE" w:rsidP="000F7EB3">
      <w:pPr>
        <w:pStyle w:val="Bullet1"/>
      </w:pPr>
      <w:r w:rsidRPr="00F50599">
        <w:lastRenderedPageBreak/>
        <w:t>A check should be made for changes in environmental conditions, which may result in shadowing of the PV modules, i.e. trees, new buildings, etc.;</w:t>
      </w:r>
    </w:p>
    <w:p w14:paraId="14537D93" w14:textId="77777777" w:rsidR="000F7EB3" w:rsidRPr="00F50599" w:rsidRDefault="00B57DBE" w:rsidP="000F7EB3">
      <w:pPr>
        <w:pStyle w:val="Bullet1"/>
      </w:pPr>
      <w:r w:rsidRPr="00F50599">
        <w:t>The performance of PV modules may be checked at longer intervals by using a reference solar cell (to test at minimum the short circuit current and the open cir</w:t>
      </w:r>
      <w:r w:rsidR="000F7EB3" w:rsidRPr="00F50599">
        <w:t>cuit voltage for each module).</w:t>
      </w:r>
    </w:p>
    <w:p w14:paraId="0A6821F0" w14:textId="6205351C" w:rsidR="00B57DBE" w:rsidRPr="00F50599" w:rsidRDefault="00B57DBE" w:rsidP="000F7EB3">
      <w:pPr>
        <w:pStyle w:val="Bullet1text"/>
      </w:pPr>
      <w:r w:rsidRPr="00F50599">
        <w:t>To avoid destruction or accident, a specialist should do this test.</w:t>
      </w:r>
    </w:p>
    <w:p w14:paraId="57EAB8E5" w14:textId="7CD362A9" w:rsidR="00B57DBE" w:rsidRPr="00F50599" w:rsidRDefault="00B57DBE" w:rsidP="000F7EB3">
      <w:pPr>
        <w:pStyle w:val="Heading2"/>
      </w:pPr>
      <w:bookmarkStart w:id="353" w:name="_Toc456181067"/>
      <w:r w:rsidRPr="00F50599">
        <w:t>Frequency of Maintenance Visits</w:t>
      </w:r>
      <w:bookmarkEnd w:id="353"/>
    </w:p>
    <w:p w14:paraId="547CF863" w14:textId="77777777" w:rsidR="000F7EB3" w:rsidRPr="00F50599" w:rsidRDefault="000F7EB3" w:rsidP="000F7EB3">
      <w:pPr>
        <w:pStyle w:val="Heading2separationline"/>
      </w:pPr>
    </w:p>
    <w:p w14:paraId="62C418AF" w14:textId="77777777" w:rsidR="00B57DBE" w:rsidRPr="00F50599" w:rsidRDefault="00B57DBE" w:rsidP="00B57DBE">
      <w:pPr>
        <w:pStyle w:val="BodyText"/>
        <w:rPr>
          <w:lang w:val="en-GB"/>
        </w:rPr>
      </w:pPr>
      <w:r w:rsidRPr="00F50599">
        <w:rPr>
          <w:lang w:val="en-GB"/>
        </w:rPr>
        <w:t>In many locations, one maintenance visit per year should be adequate for a correctly designed system.  There might be some sites where industrial fall-out, wind-carried sand, or a high bird population requires a more frequent schedule.  In some hotter climates it may be better to visit twice per year for battery top-up where applicable.</w:t>
      </w:r>
    </w:p>
    <w:p w14:paraId="17F3D635" w14:textId="77777777" w:rsidR="00B57DBE" w:rsidRPr="00F50599" w:rsidRDefault="00B57DBE" w:rsidP="00B57DBE">
      <w:pPr>
        <w:pStyle w:val="BodyText"/>
        <w:rPr>
          <w:lang w:val="en-GB"/>
        </w:rPr>
      </w:pPr>
      <w:r w:rsidRPr="00F50599">
        <w:rPr>
          <w:lang w:val="en-GB"/>
        </w:rPr>
        <w:t>Primarily for large installations two visits per year, especially for a recently installed station, is a good practice:</w:t>
      </w:r>
    </w:p>
    <w:p w14:paraId="006D6090" w14:textId="5951C5B4" w:rsidR="00B57DBE" w:rsidRPr="00F50599" w:rsidRDefault="00B57DBE" w:rsidP="000F7EB3">
      <w:pPr>
        <w:pStyle w:val="Bullet1"/>
      </w:pPr>
      <w:r w:rsidRPr="00F50599">
        <w:t>One visit in the autumn to ensure the battery is fully charged and the PV array in good condition;</w:t>
      </w:r>
    </w:p>
    <w:p w14:paraId="7F1E155A" w14:textId="311A7F21" w:rsidR="00B57DBE" w:rsidRPr="00F50599" w:rsidRDefault="00B57DBE" w:rsidP="000F7EB3">
      <w:pPr>
        <w:pStyle w:val="Bullet1"/>
      </w:pPr>
      <w:r w:rsidRPr="00F50599">
        <w:t>One visit in the spring to correct any damage after the winter period, to add water to the batteries (if flooded type), and to be sure the array can fully charge the battery during summer;</w:t>
      </w:r>
    </w:p>
    <w:p w14:paraId="402621DF" w14:textId="608BEEAD" w:rsidR="00B57DBE" w:rsidRPr="00F50599" w:rsidRDefault="00B57DBE" w:rsidP="000F7EB3">
      <w:pPr>
        <w:pStyle w:val="Bullet1"/>
      </w:pPr>
      <w:r w:rsidRPr="00F50599">
        <w:t>After that it should be possible to move to an annual inspection.</w:t>
      </w:r>
    </w:p>
    <w:p w14:paraId="11EE36EA" w14:textId="77777777" w:rsidR="00B57DBE" w:rsidRPr="00F50599" w:rsidRDefault="00B57DBE" w:rsidP="00B57DBE">
      <w:pPr>
        <w:pStyle w:val="BodyText"/>
        <w:rPr>
          <w:lang w:val="en-GB"/>
        </w:rPr>
      </w:pPr>
      <w:r w:rsidRPr="00F50599">
        <w:rPr>
          <w:lang w:val="en-GB"/>
        </w:rPr>
        <w:t>With experience, it can be possible to extend inspection periods to one or more years for many installations.</w:t>
      </w:r>
    </w:p>
    <w:p w14:paraId="7ABD6CBF" w14:textId="77777777" w:rsidR="00B57DBE" w:rsidRPr="00F50599" w:rsidRDefault="00B57DBE" w:rsidP="00B57DBE">
      <w:pPr>
        <w:pStyle w:val="BodyText"/>
        <w:rPr>
          <w:lang w:val="en-GB"/>
        </w:rPr>
      </w:pPr>
      <w:r w:rsidRPr="00F50599">
        <w:rPr>
          <w:lang w:val="en-GB"/>
        </w:rPr>
        <w:t>The trend for buoys is for a period of between two to four years (and increasing) with the period being determined by other requirements.</w:t>
      </w:r>
    </w:p>
    <w:p w14:paraId="5001CF00" w14:textId="56EAC6E8" w:rsidR="00B57DBE" w:rsidRPr="00F50599" w:rsidRDefault="00B57DBE" w:rsidP="000F7EB3">
      <w:pPr>
        <w:pStyle w:val="Heading2"/>
      </w:pPr>
      <w:bookmarkStart w:id="354" w:name="_Toc456181068"/>
      <w:r w:rsidRPr="00F50599">
        <w:t>Tr</w:t>
      </w:r>
      <w:r w:rsidR="000F7EB3" w:rsidRPr="00F50599">
        <w:t>aining of Maintenance Personnel</w:t>
      </w:r>
      <w:bookmarkEnd w:id="354"/>
    </w:p>
    <w:p w14:paraId="4DA1E569" w14:textId="77777777" w:rsidR="000F7EB3" w:rsidRPr="00F50599" w:rsidRDefault="000F7EB3" w:rsidP="000F7EB3">
      <w:pPr>
        <w:pStyle w:val="Heading2separationline"/>
      </w:pPr>
    </w:p>
    <w:p w14:paraId="706F1754" w14:textId="77777777" w:rsidR="00B57DBE" w:rsidRPr="00F50599" w:rsidRDefault="00B57DBE" w:rsidP="00B57DBE">
      <w:pPr>
        <w:pStyle w:val="BodyText"/>
        <w:rPr>
          <w:lang w:val="en-GB"/>
        </w:rPr>
      </w:pPr>
      <w:r w:rsidRPr="00F50599">
        <w:rPr>
          <w:lang w:val="en-GB"/>
        </w:rPr>
        <w:t>A power system is a crucial part of an AtoN system and the Authority should therefore make sure that the people who service such a system are already been made fully aware of how it operates.  They should also sufficiently understand the system operating principles so they are able to determine why components may fail.  They should also be aware of what may be dangerous actions when servicing such an installation.  Normally the potential risk to personnel will increase with the size of the system.  Care with batteries should be well covered in any training course.</w:t>
      </w:r>
    </w:p>
    <w:p w14:paraId="70DED3AB" w14:textId="77777777" w:rsidR="00B57DBE" w:rsidRPr="00F50599" w:rsidRDefault="00B57DBE" w:rsidP="00B57DBE">
      <w:pPr>
        <w:pStyle w:val="BodyText"/>
        <w:rPr>
          <w:lang w:val="en-GB"/>
        </w:rPr>
      </w:pPr>
      <w:r w:rsidRPr="00F50599">
        <w:rPr>
          <w:lang w:val="en-GB"/>
        </w:rPr>
        <w:t>The following should therefore be included as part of a training programme:</w:t>
      </w:r>
    </w:p>
    <w:p w14:paraId="2F6B4587" w14:textId="07DDA35A" w:rsidR="00B57DBE" w:rsidRPr="00F50599" w:rsidRDefault="00B57DBE" w:rsidP="000F7EB3">
      <w:pPr>
        <w:pStyle w:val="Bullet1"/>
      </w:pPr>
      <w:r w:rsidRPr="00F50599">
        <w:t>Explanation of how a solar module works, including the meteorological variability of solar irradiation;</w:t>
      </w:r>
    </w:p>
    <w:p w14:paraId="41571001" w14:textId="5CD06AD7" w:rsidR="00B57DBE" w:rsidRPr="00F50599" w:rsidRDefault="00B57DBE" w:rsidP="000F7EB3">
      <w:pPr>
        <w:pStyle w:val="Bullet1"/>
      </w:pPr>
      <w:r w:rsidRPr="00F50599">
        <w:t>The purpose of blocking diodes and shading diodes;</w:t>
      </w:r>
    </w:p>
    <w:p w14:paraId="440DC689" w14:textId="429FAE52" w:rsidR="00B57DBE" w:rsidRPr="00F50599" w:rsidRDefault="00B57DBE" w:rsidP="000F7EB3">
      <w:pPr>
        <w:pStyle w:val="Bullet1"/>
      </w:pPr>
      <w:r w:rsidRPr="00F50599">
        <w:t>How a solar module is built, and how it should look when it is in a proper condition;</w:t>
      </w:r>
    </w:p>
    <w:p w14:paraId="5F865D3E" w14:textId="02EF4F11" w:rsidR="00B57DBE" w:rsidRPr="00F50599" w:rsidRDefault="00B57DBE" w:rsidP="000F7EB3">
      <w:pPr>
        <w:pStyle w:val="Bullet1"/>
      </w:pPr>
      <w:r w:rsidRPr="00F50599">
        <w:t>If a charge regulator is used, the charge regulator should be explained and demonstrated;</w:t>
      </w:r>
    </w:p>
    <w:p w14:paraId="40B40DCF" w14:textId="31B8F965" w:rsidR="00B57DBE" w:rsidRPr="00F50599" w:rsidRDefault="00B57DBE" w:rsidP="000F7EB3">
      <w:pPr>
        <w:pStyle w:val="Bullet1"/>
      </w:pPr>
      <w:r w:rsidRPr="00F50599">
        <w:t>The battery’s electro-chemical principles and how it should be properly maintained;</w:t>
      </w:r>
    </w:p>
    <w:p w14:paraId="56828275" w14:textId="05504DC2" w:rsidR="00B57DBE" w:rsidRPr="00F50599" w:rsidRDefault="00B57DBE" w:rsidP="000F7EB3">
      <w:pPr>
        <w:pStyle w:val="Bullet1"/>
      </w:pPr>
      <w:r w:rsidRPr="00F50599">
        <w:t>Safety with batteries</w:t>
      </w:r>
      <w:r w:rsidR="000F7EB3" w:rsidRPr="00F50599">
        <w:t>:</w:t>
      </w:r>
    </w:p>
    <w:p w14:paraId="67D3AE8C" w14:textId="1741A8A1" w:rsidR="00B57DBE" w:rsidRPr="00F50599" w:rsidRDefault="00B57DBE" w:rsidP="000F7EB3">
      <w:pPr>
        <w:pStyle w:val="Bullet2"/>
      </w:pPr>
      <w:r w:rsidRPr="00F50599">
        <w:t>Special training should be given on how to handle the electrolyte properly, including protective clothing and goggles, in order to prevent any accident</w:t>
      </w:r>
      <w:r w:rsidR="000F7EB3" w:rsidRPr="00F50599">
        <w:t>.</w:t>
      </w:r>
    </w:p>
    <w:p w14:paraId="3EDC2E37" w14:textId="34ABE732" w:rsidR="00B57DBE" w:rsidRPr="00F50599" w:rsidRDefault="00B57DBE" w:rsidP="000F7EB3">
      <w:pPr>
        <w:pStyle w:val="Bullet1"/>
      </w:pPr>
      <w:r w:rsidRPr="00F50599">
        <w:t>A special note should be developed covering how to deal with hydrogen (and other dangerous gases) and how it behaves and how it should be ventilated to avoid accidents;</w:t>
      </w:r>
    </w:p>
    <w:p w14:paraId="1FE5C967" w14:textId="41D1452D" w:rsidR="00B57DBE" w:rsidRPr="00F50599" w:rsidRDefault="00B57DBE" w:rsidP="000F7EB3">
      <w:pPr>
        <w:pStyle w:val="Bullet1"/>
      </w:pPr>
      <w:r w:rsidRPr="00F50599">
        <w:t>The service personnel should be trained in how to identify a fault in the system;</w:t>
      </w:r>
    </w:p>
    <w:p w14:paraId="4D6C2A97" w14:textId="1457AB4A" w:rsidR="00B57DBE" w:rsidRPr="00F50599" w:rsidRDefault="00B57DBE" w:rsidP="000F7EB3">
      <w:pPr>
        <w:pStyle w:val="Bullet1"/>
      </w:pPr>
      <w:r w:rsidRPr="00F50599">
        <w:t>The service personnel should be trained in taking measurements and performing regular maintenance on the system;</w:t>
      </w:r>
    </w:p>
    <w:p w14:paraId="49AAC935" w14:textId="5665101D" w:rsidR="00B57DBE" w:rsidRPr="00F50599" w:rsidRDefault="00B57DBE" w:rsidP="000F7EB3">
      <w:pPr>
        <w:pStyle w:val="Bullet1"/>
      </w:pPr>
      <w:r w:rsidRPr="00F50599">
        <w:lastRenderedPageBreak/>
        <w:t>A routine procedure should be developed so that the responsible person can obtain the necessary information when the service work is undertaken</w:t>
      </w:r>
      <w:r w:rsidR="00EE0656" w:rsidRPr="00F50599">
        <w:t>:</w:t>
      </w:r>
    </w:p>
    <w:p w14:paraId="37F5D4BD" w14:textId="5F7A13D9" w:rsidR="00B57DBE" w:rsidRPr="00F50599" w:rsidRDefault="00B57DBE" w:rsidP="000F7EB3">
      <w:pPr>
        <w:pStyle w:val="Bullet2"/>
      </w:pPr>
      <w:r w:rsidRPr="00F50599">
        <w:t>A record keeping and reporting syste</w:t>
      </w:r>
      <w:r w:rsidR="00EE0656" w:rsidRPr="00F50599">
        <w:t>m should be established.</w:t>
      </w:r>
    </w:p>
    <w:p w14:paraId="68D078B7" w14:textId="18D1427C" w:rsidR="00B57DBE" w:rsidRDefault="00B57DBE" w:rsidP="00B57DBE">
      <w:pPr>
        <w:pStyle w:val="Bullet1"/>
        <w:rPr>
          <w:ins w:id="355" w:author="Michael Hadley" w:date="2016-07-13T13:40:00Z"/>
        </w:rPr>
      </w:pPr>
      <w:r w:rsidRPr="00F50599">
        <w:t>Relevant occupational safety and health regulations should be included as part of the training programme.</w:t>
      </w:r>
    </w:p>
    <w:p w14:paraId="5064A228" w14:textId="6DA73960" w:rsidR="00704C72" w:rsidRDefault="00704C72" w:rsidP="00163AAE">
      <w:pPr>
        <w:pStyle w:val="Heading1"/>
        <w:rPr>
          <w:ins w:id="356" w:author="Michael Hadley" w:date="2016-07-13T13:40:00Z"/>
        </w:rPr>
      </w:pPr>
      <w:bookmarkStart w:id="357" w:name="_Toc456181069"/>
      <w:ins w:id="358" w:author="Michael Hadley" w:date="2016-07-13T13:40:00Z">
        <w:r>
          <w:t>DESIGN LIFE</w:t>
        </w:r>
        <w:bookmarkEnd w:id="357"/>
      </w:ins>
    </w:p>
    <w:p w14:paraId="3F77AFFC" w14:textId="77777777" w:rsidR="00704C72" w:rsidRPr="00704C72" w:rsidRDefault="00704C72" w:rsidP="00163AAE">
      <w:pPr>
        <w:pStyle w:val="Heading1separatationline"/>
        <w:rPr>
          <w:ins w:id="359" w:author="Michael Hadley" w:date="2016-07-13T13:40:00Z"/>
        </w:rPr>
      </w:pPr>
    </w:p>
    <w:p w14:paraId="681EA10F" w14:textId="497749A3" w:rsidR="00704C72" w:rsidRPr="00F50599" w:rsidRDefault="00163AAE" w:rsidP="00163AAE">
      <w:pPr>
        <w:pStyle w:val="Bullet1"/>
        <w:numPr>
          <w:ilvl w:val="0"/>
          <w:numId w:val="0"/>
        </w:numPr>
      </w:pPr>
      <w:ins w:id="360" w:author="Michael Hadley" w:date="2016-07-13T13:41:00Z">
        <w:r w:rsidRPr="00704C72">
          <w:rPr>
            <w:highlight w:val="yellow"/>
          </w:rPr>
          <w:t>Content required</w:t>
        </w:r>
        <w:r>
          <w:t>.</w:t>
        </w:r>
      </w:ins>
    </w:p>
    <w:p w14:paraId="350091E8" w14:textId="440BB90A" w:rsidR="006B6CAF" w:rsidRPr="00F50599" w:rsidRDefault="006B6CAF" w:rsidP="006B6CAF">
      <w:pPr>
        <w:pStyle w:val="Heading1"/>
      </w:pPr>
      <w:bookmarkStart w:id="361" w:name="_Toc456181070"/>
      <w:r w:rsidRPr="00F50599">
        <w:t>ACRONYMS</w:t>
      </w:r>
      <w:bookmarkEnd w:id="361"/>
    </w:p>
    <w:p w14:paraId="71EA4952" w14:textId="77777777" w:rsidR="006B6CAF" w:rsidRPr="00F50599" w:rsidRDefault="006B6CAF" w:rsidP="006B6CAF">
      <w:pPr>
        <w:pStyle w:val="Heading1separatationline"/>
      </w:pPr>
    </w:p>
    <w:p w14:paraId="0D2B379C" w14:textId="7A0550D4" w:rsidR="006B6CAF" w:rsidRPr="00F50599" w:rsidRDefault="006B6CAF" w:rsidP="006B6CAF">
      <w:pPr>
        <w:pStyle w:val="Acronym"/>
      </w:pPr>
      <w:r w:rsidRPr="00F50599">
        <w:t>AC</w:t>
      </w:r>
      <w:r w:rsidRPr="00F50599">
        <w:tab/>
        <w:t xml:space="preserve">Alternating </w:t>
      </w:r>
      <w:r w:rsidR="006D3082">
        <w:t>C</w:t>
      </w:r>
      <w:r w:rsidRPr="00F50599">
        <w:t>urrent</w:t>
      </w:r>
    </w:p>
    <w:p w14:paraId="41B6D276" w14:textId="38FAC45C" w:rsidR="00A87A3F" w:rsidRPr="00F50599" w:rsidRDefault="00A87A3F" w:rsidP="006B6CAF">
      <w:pPr>
        <w:pStyle w:val="Acronym"/>
      </w:pPr>
      <w:r w:rsidRPr="00F50599">
        <w:t>amp</w:t>
      </w:r>
      <w:r w:rsidRPr="00F50599">
        <w:tab/>
      </w:r>
      <w:r w:rsidR="006D3082">
        <w:t>a</w:t>
      </w:r>
      <w:r w:rsidRPr="00F50599">
        <w:t>mpere</w:t>
      </w:r>
    </w:p>
    <w:p w14:paraId="0D829F5C" w14:textId="1C389940" w:rsidR="006B6CAF" w:rsidRPr="00F50599" w:rsidRDefault="006B6CAF" w:rsidP="006B6CAF">
      <w:pPr>
        <w:pStyle w:val="Acronym"/>
      </w:pPr>
      <w:r w:rsidRPr="00F50599">
        <w:t>AtoN</w:t>
      </w:r>
      <w:r w:rsidRPr="00F50599">
        <w:tab/>
        <w:t>Aid(s) to Navigation</w:t>
      </w:r>
    </w:p>
    <w:p w14:paraId="17022BA3" w14:textId="336FCA45" w:rsidR="006B6CAF" w:rsidRPr="00F50599" w:rsidRDefault="006B6CAF" w:rsidP="006B6CAF">
      <w:pPr>
        <w:pStyle w:val="Acronym"/>
      </w:pPr>
      <w:r w:rsidRPr="00F50599">
        <w:t>AWG</w:t>
      </w:r>
      <w:r w:rsidRPr="00F50599">
        <w:tab/>
      </w:r>
      <w:r w:rsidR="00410491" w:rsidRPr="006D3082">
        <w:t>American Wire Gauge</w:t>
      </w:r>
    </w:p>
    <w:p w14:paraId="39D22ADF" w14:textId="79D287FF" w:rsidR="00A87A3F" w:rsidRPr="00F50599" w:rsidRDefault="00A87A3F" w:rsidP="00A87A3F">
      <w:pPr>
        <w:pStyle w:val="Acronym"/>
      </w:pPr>
      <w:r w:rsidRPr="00F50599">
        <w:t>C/10</w:t>
      </w:r>
      <w:r w:rsidRPr="00F50599">
        <w:tab/>
      </w:r>
      <w:r w:rsidR="006D3082">
        <w:t>A</w:t>
      </w:r>
      <w:r w:rsidR="006D3082" w:rsidRPr="00203E39">
        <w:t xml:space="preserve"> charge rate in amps of one-</w:t>
      </w:r>
      <w:r w:rsidR="006D3082">
        <w:t xml:space="preserve">tenth </w:t>
      </w:r>
      <w:r w:rsidR="006D3082" w:rsidRPr="00203E39">
        <w:t>the overall battery capacity in amp-hour</w:t>
      </w:r>
    </w:p>
    <w:p w14:paraId="62254C0D" w14:textId="5C9131BA" w:rsidR="00410491" w:rsidRPr="00F50599" w:rsidRDefault="00410491" w:rsidP="006B6CAF">
      <w:pPr>
        <w:pStyle w:val="Acronym"/>
      </w:pPr>
      <w:r w:rsidRPr="00F50599">
        <w:t>csa</w:t>
      </w:r>
      <w:r w:rsidRPr="00F50599">
        <w:tab/>
        <w:t>cross section area</w:t>
      </w:r>
    </w:p>
    <w:p w14:paraId="3FE7549E" w14:textId="28A61607" w:rsidR="006B6CAF" w:rsidRPr="00F50599" w:rsidRDefault="006B6CAF" w:rsidP="006B6CAF">
      <w:pPr>
        <w:pStyle w:val="Acronym"/>
      </w:pPr>
      <w:r w:rsidRPr="00F50599">
        <w:t>DC</w:t>
      </w:r>
      <w:r w:rsidRPr="00F50599">
        <w:tab/>
        <w:t>Direct Current</w:t>
      </w:r>
    </w:p>
    <w:p w14:paraId="10C67DFE" w14:textId="2DFF5D95" w:rsidR="006B6CAF" w:rsidRPr="00F50599" w:rsidRDefault="006B6CAF" w:rsidP="006B6CAF">
      <w:pPr>
        <w:pStyle w:val="Acronym"/>
      </w:pPr>
      <w:r w:rsidRPr="00F50599">
        <w:t>IALA</w:t>
      </w:r>
      <w:r w:rsidRPr="00F50599">
        <w:tab/>
      </w:r>
      <w:r w:rsidR="008A1785" w:rsidRPr="00F50599">
        <w:t>International Association of Marine Aids to Navigation and Lighthouse Authorities</w:t>
      </w:r>
    </w:p>
    <w:p w14:paraId="5A8D5A31" w14:textId="074BD444" w:rsidR="00903B5F" w:rsidRPr="00F50599" w:rsidRDefault="00903B5F" w:rsidP="006B6CAF">
      <w:pPr>
        <w:pStyle w:val="Acronym"/>
      </w:pPr>
      <w:r w:rsidRPr="00F50599">
        <w:t>kW</w:t>
      </w:r>
      <w:r w:rsidRPr="00F50599">
        <w:tab/>
      </w:r>
      <w:r w:rsidR="006D3082">
        <w:t>k</w:t>
      </w:r>
      <w:r w:rsidRPr="00F50599">
        <w:t>ilowatt</w:t>
      </w:r>
      <w:r w:rsidR="00A87A3F" w:rsidRPr="00F50599">
        <w:t>(s)</w:t>
      </w:r>
    </w:p>
    <w:p w14:paraId="3BEACC5D" w14:textId="3E23740B" w:rsidR="00085A7C" w:rsidRPr="00F50599" w:rsidRDefault="00085A7C" w:rsidP="006B6CAF">
      <w:pPr>
        <w:pStyle w:val="Acronym"/>
      </w:pPr>
      <w:r w:rsidRPr="00F50599">
        <w:t>kWh/m</w:t>
      </w:r>
      <w:r w:rsidRPr="00F50599">
        <w:rPr>
          <w:vertAlign w:val="superscript"/>
        </w:rPr>
        <w:t>2</w:t>
      </w:r>
      <w:r w:rsidRPr="00F50599">
        <w:t>/y</w:t>
      </w:r>
      <w:r w:rsidRPr="00F50599">
        <w:tab/>
      </w:r>
      <w:r w:rsidR="006D3082">
        <w:t>k</w:t>
      </w:r>
      <w:r w:rsidRPr="00F50599">
        <w:t>ilo</w:t>
      </w:r>
      <w:r w:rsidR="006D3082">
        <w:t>w</w:t>
      </w:r>
      <w:r w:rsidRPr="00F50599">
        <w:t>att hours per square metre per year</w:t>
      </w:r>
    </w:p>
    <w:p w14:paraId="77E0B6E8" w14:textId="49D1DB3B" w:rsidR="00085A7C" w:rsidRPr="00F50599" w:rsidRDefault="00085A7C" w:rsidP="006B6CAF">
      <w:pPr>
        <w:pStyle w:val="Acronym"/>
      </w:pPr>
      <w:r w:rsidRPr="00F50599">
        <w:t>m</w:t>
      </w:r>
      <w:r w:rsidRPr="00F50599">
        <w:rPr>
          <w:vertAlign w:val="superscript"/>
        </w:rPr>
        <w:t>2</w:t>
      </w:r>
      <w:r w:rsidRPr="00F50599">
        <w:tab/>
        <w:t>square metre(s)</w:t>
      </w:r>
    </w:p>
    <w:p w14:paraId="492D9FCF" w14:textId="4B81ECDC" w:rsidR="00410491" w:rsidRPr="00F50599" w:rsidRDefault="00410491" w:rsidP="006B6CAF">
      <w:pPr>
        <w:pStyle w:val="Acronym"/>
      </w:pPr>
      <w:r w:rsidRPr="00F50599">
        <w:t>mm</w:t>
      </w:r>
      <w:r w:rsidRPr="00F50599">
        <w:tab/>
        <w:t>millimetre</w:t>
      </w:r>
    </w:p>
    <w:p w14:paraId="32FA0829" w14:textId="3D17DB7F" w:rsidR="00085A7C" w:rsidRPr="00F50599" w:rsidRDefault="00085A7C" w:rsidP="006B6CAF">
      <w:pPr>
        <w:pStyle w:val="Acronym"/>
      </w:pPr>
      <w:r w:rsidRPr="00F50599">
        <w:t>m/s</w:t>
      </w:r>
      <w:r w:rsidRPr="00F50599">
        <w:tab/>
        <w:t>metres per second</w:t>
      </w:r>
    </w:p>
    <w:p w14:paraId="6B41485E" w14:textId="51548834" w:rsidR="00085A7C" w:rsidRPr="00F50599" w:rsidRDefault="00085A7C" w:rsidP="006B6CAF">
      <w:pPr>
        <w:pStyle w:val="Acronym"/>
      </w:pPr>
      <w:r w:rsidRPr="00F50599">
        <w:t>MOS FET</w:t>
      </w:r>
      <w:r w:rsidRPr="00F50599">
        <w:tab/>
        <w:t>metal–oxide–semiconductor field-effect transistor (Also MOSFET &amp; MOS-FET)</w:t>
      </w:r>
    </w:p>
    <w:p w14:paraId="2135B7B8" w14:textId="095DB6FA" w:rsidR="00085A7C" w:rsidRPr="00F50599" w:rsidRDefault="00085A7C" w:rsidP="006B6CAF">
      <w:pPr>
        <w:pStyle w:val="Acronym"/>
      </w:pPr>
      <w:r w:rsidRPr="00F50599">
        <w:t>MTBF</w:t>
      </w:r>
      <w:r w:rsidRPr="00F50599">
        <w:tab/>
        <w:t>Mean Time Between Failures</w:t>
      </w:r>
    </w:p>
    <w:p w14:paraId="48792272" w14:textId="09C4D7F5" w:rsidR="006B6CAF" w:rsidRPr="00F50599" w:rsidRDefault="006B6CAF" w:rsidP="006B6CAF">
      <w:pPr>
        <w:pStyle w:val="Acronym"/>
      </w:pPr>
      <w:r w:rsidRPr="00F50599">
        <w:t>PEM</w:t>
      </w:r>
      <w:r w:rsidRPr="00F50599">
        <w:tab/>
        <w:t>Proton Exchange Membrane</w:t>
      </w:r>
    </w:p>
    <w:p w14:paraId="425BFB00" w14:textId="7A53A82E" w:rsidR="006B6CAF" w:rsidRPr="00F50599" w:rsidRDefault="006B6CAF" w:rsidP="006B6CAF">
      <w:pPr>
        <w:pStyle w:val="Acronym"/>
      </w:pPr>
      <w:r w:rsidRPr="00F50599">
        <w:t>PV</w:t>
      </w:r>
      <w:r w:rsidRPr="00F50599">
        <w:tab/>
        <w:t>Photovoltaic</w:t>
      </w:r>
    </w:p>
    <w:p w14:paraId="526897F3" w14:textId="62F20AC1" w:rsidR="00410491" w:rsidRPr="00F50599" w:rsidRDefault="00410491" w:rsidP="006B6CAF">
      <w:pPr>
        <w:pStyle w:val="Acronym"/>
      </w:pPr>
      <w:r w:rsidRPr="00F50599">
        <w:t>UV</w:t>
      </w:r>
      <w:r w:rsidRPr="00F50599">
        <w:tab/>
        <w:t>Ultra Violet</w:t>
      </w:r>
      <w:r w:rsidR="008A1785" w:rsidRPr="00F50599">
        <w:t xml:space="preserve"> (light) (10 – 380 nm)</w:t>
      </w:r>
    </w:p>
    <w:p w14:paraId="4616B453" w14:textId="7667D528" w:rsidR="00A87A3F" w:rsidRPr="00F50599" w:rsidRDefault="00A87A3F" w:rsidP="006B6CAF">
      <w:pPr>
        <w:pStyle w:val="Acronym"/>
      </w:pPr>
      <w:r w:rsidRPr="00F50599">
        <w:t>V</w:t>
      </w:r>
      <w:r w:rsidRPr="00F50599">
        <w:tab/>
      </w:r>
      <w:r w:rsidR="006D3082">
        <w:t>v</w:t>
      </w:r>
      <w:r w:rsidRPr="00F50599">
        <w:t>olt(s)</w:t>
      </w:r>
    </w:p>
    <w:p w14:paraId="09254DA6" w14:textId="0BA6C5A4" w:rsidR="00A87A3F" w:rsidRPr="00F50599" w:rsidRDefault="00A87A3F" w:rsidP="006B6CAF">
      <w:pPr>
        <w:pStyle w:val="Acronym"/>
      </w:pPr>
      <w:r w:rsidRPr="00F50599">
        <w:t>VRLA</w:t>
      </w:r>
      <w:r w:rsidRPr="00F50599">
        <w:tab/>
      </w:r>
      <w:r w:rsidR="00085A7C" w:rsidRPr="00F50599">
        <w:t xml:space="preserve">valve-regulated lead-acid </w:t>
      </w:r>
      <w:r w:rsidR="008A1785" w:rsidRPr="00F50599">
        <w:t>(</w:t>
      </w:r>
      <w:r w:rsidR="00085A7C" w:rsidRPr="00F50599">
        <w:t>battery</w:t>
      </w:r>
      <w:r w:rsidR="008A1785" w:rsidRPr="00F50599">
        <w:t>)</w:t>
      </w:r>
    </w:p>
    <w:p w14:paraId="7CE5060D" w14:textId="5D733A0F" w:rsidR="006B6CAF" w:rsidRPr="00F50599" w:rsidRDefault="006B6CAF" w:rsidP="006B6CAF">
      <w:pPr>
        <w:pStyle w:val="Acronym"/>
      </w:pPr>
      <w:r w:rsidRPr="00F50599">
        <w:t>W</w:t>
      </w:r>
      <w:r w:rsidRPr="00F50599">
        <w:tab/>
      </w:r>
      <w:r w:rsidR="006D3082">
        <w:t>w</w:t>
      </w:r>
      <w:r w:rsidRPr="00F50599">
        <w:t>att</w:t>
      </w:r>
    </w:p>
    <w:p w14:paraId="5DB9052B" w14:textId="06D38D6B" w:rsidR="006B6CAF" w:rsidRPr="00F50599" w:rsidRDefault="006B6CAF" w:rsidP="006B6CAF">
      <w:pPr>
        <w:pStyle w:val="Acronym"/>
      </w:pPr>
      <w:r w:rsidRPr="00F50599">
        <w:t>WAG</w:t>
      </w:r>
      <w:r w:rsidRPr="00F50599">
        <w:tab/>
        <w:t>Wave activated generator(s)</w:t>
      </w:r>
    </w:p>
    <w:p w14:paraId="06A7E237" w14:textId="546738FD" w:rsidR="006B6CAF" w:rsidRPr="00F50599" w:rsidRDefault="006B6CAF" w:rsidP="006B6CAF">
      <w:pPr>
        <w:pStyle w:val="Acronym"/>
      </w:pPr>
      <w:r w:rsidRPr="00F50599">
        <w:sym w:font="Symbol" w:char="F0B0"/>
      </w:r>
      <w:r w:rsidRPr="00F50599">
        <w:tab/>
        <w:t>degree</w:t>
      </w:r>
    </w:p>
    <w:p w14:paraId="188C654C" w14:textId="4C24D1A7" w:rsidR="00410491" w:rsidRPr="00F50599" w:rsidRDefault="00410491" w:rsidP="006B6CAF">
      <w:pPr>
        <w:pStyle w:val="Acronym"/>
        <w:rPr>
          <w:rFonts w:ascii="Arial Unicode MS" w:eastAsia="Arial Unicode MS" w:hAnsi="Arial Unicode MS" w:cs="Arial Unicode MS"/>
        </w:rPr>
      </w:pPr>
      <w:r w:rsidRPr="00F50599">
        <w:rPr>
          <w:rFonts w:ascii="Arial Unicode MS" w:eastAsia="Arial Unicode MS" w:hAnsi="Arial Unicode MS" w:cs="Arial Unicode MS" w:hint="eastAsia"/>
        </w:rPr>
        <w:t>±</w:t>
      </w:r>
      <w:r w:rsidRPr="00F50599">
        <w:rPr>
          <w:rFonts w:ascii="Arial Unicode MS" w:eastAsia="Arial Unicode MS" w:hAnsi="Arial Unicode MS" w:cs="Arial Unicode MS"/>
        </w:rPr>
        <w:tab/>
        <w:t>plus or minus</w:t>
      </w:r>
    </w:p>
    <w:p w14:paraId="12D43962" w14:textId="4982062F" w:rsidR="00085A7C" w:rsidRDefault="00085A7C" w:rsidP="00085A7C">
      <w:pPr>
        <w:pStyle w:val="Bullet1"/>
        <w:numPr>
          <w:ilvl w:val="0"/>
          <w:numId w:val="0"/>
        </w:numPr>
        <w:ind w:left="1418" w:hanging="1418"/>
        <w:rPr>
          <w:ins w:id="362" w:author="Michael Hadley" w:date="2016-07-13T13:40:00Z"/>
        </w:rPr>
      </w:pPr>
      <w:r w:rsidRPr="00F50599">
        <w:t>*</w:t>
      </w:r>
      <w:r w:rsidRPr="00F50599">
        <w:tab/>
        <w:t>times (multiplier)</w:t>
      </w:r>
    </w:p>
    <w:p w14:paraId="257E71D6" w14:textId="4C29AFA7" w:rsidR="00704C72" w:rsidRDefault="00704C72" w:rsidP="00704C72">
      <w:pPr>
        <w:pStyle w:val="Heading1"/>
        <w:rPr>
          <w:ins w:id="363" w:author="Michael Hadley" w:date="2016-07-13T13:40:00Z"/>
        </w:rPr>
      </w:pPr>
      <w:bookmarkStart w:id="364" w:name="_Toc456181071"/>
      <w:ins w:id="365" w:author="Michael Hadley" w:date="2016-07-13T13:40:00Z">
        <w:r>
          <w:t>REFERENCES</w:t>
        </w:r>
        <w:bookmarkEnd w:id="364"/>
      </w:ins>
    </w:p>
    <w:p w14:paraId="2623F2E3" w14:textId="77777777" w:rsidR="00704C72" w:rsidRDefault="00704C72" w:rsidP="00704C72">
      <w:pPr>
        <w:pStyle w:val="Heading1separatationline"/>
        <w:rPr>
          <w:ins w:id="366" w:author="Michael Hadley" w:date="2016-07-13T13:41:00Z"/>
        </w:rPr>
      </w:pPr>
    </w:p>
    <w:p w14:paraId="7644748E" w14:textId="7AB20269" w:rsidR="00704C72" w:rsidRPr="00704C72" w:rsidRDefault="00704C72" w:rsidP="00704C72">
      <w:pPr>
        <w:pStyle w:val="BodyText"/>
      </w:pPr>
      <w:ins w:id="367" w:author="Michael Hadley" w:date="2016-07-13T13:41:00Z">
        <w:r w:rsidRPr="00704C72">
          <w:rPr>
            <w:highlight w:val="yellow"/>
          </w:rPr>
          <w:t>Content required</w:t>
        </w:r>
        <w:r>
          <w:t>.</w:t>
        </w:r>
      </w:ins>
    </w:p>
    <w:p w14:paraId="20B3E30B" w14:textId="77777777" w:rsidR="00B57DBE" w:rsidRPr="00F50599" w:rsidRDefault="00B57DBE">
      <w:pPr>
        <w:spacing w:after="200" w:line="276" w:lineRule="auto"/>
        <w:rPr>
          <w:b/>
          <w:i/>
          <w:caps/>
          <w:color w:val="407EC9"/>
          <w:sz w:val="28"/>
          <w:u w:val="single"/>
        </w:rPr>
      </w:pPr>
      <w:r w:rsidRPr="00F50599">
        <w:br w:type="page"/>
      </w:r>
    </w:p>
    <w:p w14:paraId="3019D951" w14:textId="77777777" w:rsidR="00B57DBE" w:rsidRPr="00F50599" w:rsidRDefault="00B57DBE" w:rsidP="00B57DBE">
      <w:pPr>
        <w:pStyle w:val="Annex"/>
      </w:pPr>
      <w:bookmarkStart w:id="368" w:name="_Ref448671998"/>
      <w:bookmarkStart w:id="369" w:name="_Toc456181072"/>
      <w:r w:rsidRPr="00F50599">
        <w:lastRenderedPageBreak/>
        <w:t>PHOTOVOLTAIC POWER</w:t>
      </w:r>
      <w:bookmarkEnd w:id="368"/>
      <w:bookmarkEnd w:id="369"/>
    </w:p>
    <w:p w14:paraId="6AB2B45E" w14:textId="77777777" w:rsidR="00B57DBE" w:rsidRPr="00F50599" w:rsidRDefault="00B57DBE" w:rsidP="00B57DBE">
      <w:pPr>
        <w:pStyle w:val="AnnexAHead1"/>
      </w:pPr>
      <w:r w:rsidRPr="00F50599">
        <w:t>PV MODULE TECHNOLOGY</w:t>
      </w:r>
    </w:p>
    <w:p w14:paraId="64BE5FF9" w14:textId="77777777" w:rsidR="00B57DBE" w:rsidRPr="00F50599" w:rsidRDefault="00B57DBE" w:rsidP="00B57DBE">
      <w:pPr>
        <w:pStyle w:val="Heading1separatationline"/>
      </w:pPr>
    </w:p>
    <w:p w14:paraId="7674CDE3" w14:textId="77777777" w:rsidR="00B57DBE" w:rsidRPr="00F50599" w:rsidRDefault="00B57DBE" w:rsidP="00B57DBE">
      <w:pPr>
        <w:pStyle w:val="BodyText"/>
        <w:rPr>
          <w:lang w:val="en-GB"/>
        </w:rPr>
      </w:pPr>
      <w:r w:rsidRPr="00F50599">
        <w:rPr>
          <w:lang w:val="en-GB"/>
        </w:rPr>
        <w:t>The most commonly used technologies are single crystalline or multi-crystalline silicon solar cells encapsulated with glass in front and glass, resin, tedlar, or metal backing.  Amorphous silicon PV modules are less efficient, have progressive reduction in power output with a lower life expectancy, and therefore, are not generally recommended for AtoN applications.</w:t>
      </w:r>
    </w:p>
    <w:p w14:paraId="7A0B7605" w14:textId="2FE2FAB2" w:rsidR="00B57DBE" w:rsidRPr="00F50599" w:rsidRDefault="00B57DBE" w:rsidP="00B57DBE">
      <w:pPr>
        <w:pStyle w:val="BodyText"/>
        <w:rPr>
          <w:lang w:val="en-GB"/>
        </w:rPr>
      </w:pPr>
      <w:r w:rsidRPr="00F50599">
        <w:rPr>
          <w:lang w:val="en-GB"/>
        </w:rPr>
        <w:t xml:space="preserve">All single crystalline or multi-crystalline technologies are the subject of continuing research driven by grid connection systems, leading to reduction in cost.  Marine modules are, however, produced in smaller quantities with attention paid to the </w:t>
      </w:r>
      <w:r w:rsidR="00E37F8D" w:rsidRPr="00F50599">
        <w:rPr>
          <w:lang w:val="en-GB"/>
        </w:rPr>
        <w:t>specialized</w:t>
      </w:r>
      <w:r w:rsidRPr="00F50599">
        <w:rPr>
          <w:lang w:val="en-GB"/>
        </w:rPr>
        <w:t xml:space="preserve"> environmental packaging.</w:t>
      </w:r>
    </w:p>
    <w:p w14:paraId="24BBA810" w14:textId="77777777" w:rsidR="00B57DBE" w:rsidRPr="00F50599" w:rsidRDefault="00B57DBE" w:rsidP="00B57DBE">
      <w:pPr>
        <w:pStyle w:val="BodyText"/>
        <w:rPr>
          <w:lang w:val="en-GB"/>
        </w:rPr>
      </w:pPr>
      <w:r w:rsidRPr="00F50599">
        <w:rPr>
          <w:lang w:val="en-GB"/>
        </w:rPr>
        <w:t>From a life cycle management point of view, this is of benefit in providing the required level of service.</w:t>
      </w:r>
    </w:p>
    <w:p w14:paraId="4E2B263C" w14:textId="77777777" w:rsidR="00B57DBE" w:rsidRPr="00F50599" w:rsidRDefault="00B57DBE" w:rsidP="00B57DBE">
      <w:pPr>
        <w:pStyle w:val="AnnexAHead2"/>
      </w:pPr>
      <w:r w:rsidRPr="00F50599">
        <w:t>Modular Design Considerations</w:t>
      </w:r>
    </w:p>
    <w:p w14:paraId="68669D04" w14:textId="77777777" w:rsidR="00B57DBE" w:rsidRPr="00F50599" w:rsidRDefault="00B57DBE" w:rsidP="00B57DBE">
      <w:pPr>
        <w:pStyle w:val="Heading2separationline"/>
      </w:pPr>
    </w:p>
    <w:p w14:paraId="43A29EC2" w14:textId="77777777" w:rsidR="00B57DBE" w:rsidRPr="00F50599" w:rsidRDefault="00B57DBE" w:rsidP="00B57DBE">
      <w:pPr>
        <w:pStyle w:val="BodyText"/>
        <w:rPr>
          <w:lang w:val="en-GB"/>
        </w:rPr>
      </w:pPr>
      <w:r w:rsidRPr="00F50599">
        <w:rPr>
          <w:lang w:val="en-GB"/>
        </w:rPr>
        <w:t>If the installation consists of a single AtoN, it is usually matched to a single power unit, which normally comprises of one or more solar PV modules, a battery and a charge regulator.</w:t>
      </w:r>
    </w:p>
    <w:p w14:paraId="50B15F6D" w14:textId="77777777" w:rsidR="00B57DBE" w:rsidRPr="00F50599" w:rsidRDefault="00B57DBE" w:rsidP="00B57DBE">
      <w:pPr>
        <w:pStyle w:val="BodyText"/>
        <w:rPr>
          <w:lang w:val="en-GB"/>
        </w:rPr>
      </w:pPr>
      <w:r w:rsidRPr="00F50599">
        <w:rPr>
          <w:lang w:val="en-GB"/>
        </w:rPr>
        <w:t>If the installation consists of more than one AtoN, or a combination of AtoN and control systems, the choice lies between having separate power systems for each system load or a solar PV power system that feeds a common supply bus bar.</w:t>
      </w:r>
    </w:p>
    <w:p w14:paraId="3FA6C877" w14:textId="77777777" w:rsidR="00B57DBE" w:rsidRPr="00F50599" w:rsidRDefault="00B57DBE" w:rsidP="00B57DBE">
      <w:pPr>
        <w:pStyle w:val="BodyText"/>
        <w:rPr>
          <w:lang w:val="en-GB"/>
        </w:rPr>
      </w:pPr>
      <w:r w:rsidRPr="00F50599">
        <w:rPr>
          <w:lang w:val="en-GB"/>
        </w:rPr>
        <w:t>The use of a separate power system for each AtoN has the advantage that if the power to one AtoN fails, the other AtoN will continue to operate normally, but such a system will have a higher initial cost, and will require slightly more time for maintenance visits.</w:t>
      </w:r>
    </w:p>
    <w:p w14:paraId="7C655E56" w14:textId="77777777" w:rsidR="00B57DBE" w:rsidRPr="00F50599" w:rsidRDefault="00B57DBE" w:rsidP="00B57DBE">
      <w:pPr>
        <w:pStyle w:val="BodyText"/>
        <w:rPr>
          <w:lang w:val="en-GB"/>
        </w:rPr>
      </w:pPr>
      <w:r w:rsidRPr="00F50599">
        <w:rPr>
          <w:lang w:val="en-GB"/>
        </w:rPr>
        <w:t xml:space="preserve">The common supply power system may have advantages in allowing a closer match between the power system and the total station load, but would require protection against over-consumption or short circuits in any of the loads. </w:t>
      </w:r>
    </w:p>
    <w:p w14:paraId="57E0F2AA" w14:textId="77777777" w:rsidR="00B57DBE" w:rsidRPr="00F50599" w:rsidRDefault="00B57DBE" w:rsidP="00B57DBE">
      <w:pPr>
        <w:pStyle w:val="BodyText"/>
        <w:rPr>
          <w:lang w:val="en-GB"/>
        </w:rPr>
      </w:pPr>
      <w:r w:rsidRPr="00F50599">
        <w:rPr>
          <w:lang w:val="en-GB"/>
        </w:rPr>
        <w:t>If the equipment that is used at the station requires several operating voltages, this may dictate the number of power systems to be installed.  The final choice of system configuration lies in a careful evaluation of the advantages and disadvantages of the possible configurations used to meet the operational availability.</w:t>
      </w:r>
    </w:p>
    <w:p w14:paraId="6BCA5379" w14:textId="77777777" w:rsidR="00B57DBE" w:rsidRPr="00F50599" w:rsidRDefault="00B57DBE" w:rsidP="00B57DBE">
      <w:pPr>
        <w:pStyle w:val="AnnexAHead3"/>
      </w:pPr>
      <w:r w:rsidRPr="00F50599">
        <w:t>Example of a Modular Design Concept</w:t>
      </w:r>
    </w:p>
    <w:p w14:paraId="4BF1427E" w14:textId="77777777" w:rsidR="00B57DBE" w:rsidRPr="00F50599" w:rsidRDefault="00B57DBE" w:rsidP="00B57DBE">
      <w:pPr>
        <w:pStyle w:val="BodyText"/>
        <w:rPr>
          <w:lang w:val="en-GB"/>
        </w:rPr>
      </w:pPr>
      <w:r w:rsidRPr="00F50599">
        <w:rPr>
          <w:lang w:val="en-GB"/>
        </w:rPr>
        <w:t>The Australian Maritime Safety Authority has implemented a concept of a standardized solar PV powered generator (module + battery + charge regulator) that is installed in multiples.</w:t>
      </w:r>
    </w:p>
    <w:p w14:paraId="0190A73B" w14:textId="77777777" w:rsidR="00B57DBE" w:rsidRPr="00F50599" w:rsidRDefault="00B57DBE" w:rsidP="00B57DBE">
      <w:pPr>
        <w:pStyle w:val="BodyText"/>
        <w:rPr>
          <w:lang w:val="en-GB"/>
        </w:rPr>
      </w:pPr>
      <w:r w:rsidRPr="00F50599">
        <w:rPr>
          <w:lang w:val="en-GB"/>
        </w:rPr>
        <w:t>The advantages of this system are:</w:t>
      </w:r>
    </w:p>
    <w:p w14:paraId="256C328A" w14:textId="77777777" w:rsidR="00B57DBE" w:rsidRPr="00F50599" w:rsidRDefault="00B57DBE" w:rsidP="00B57DBE">
      <w:pPr>
        <w:pStyle w:val="Bullet1"/>
      </w:pPr>
      <w:r w:rsidRPr="00F50599">
        <w:t>The standardisation of equipment;</w:t>
      </w:r>
    </w:p>
    <w:p w14:paraId="42DBA323" w14:textId="77777777" w:rsidR="00B57DBE" w:rsidRPr="00F50599" w:rsidRDefault="00B57DBE" w:rsidP="00B57DBE">
      <w:pPr>
        <w:pStyle w:val="Bullet1"/>
      </w:pPr>
      <w:r w:rsidRPr="00F50599">
        <w:t>Easy stock keeping;</w:t>
      </w:r>
    </w:p>
    <w:p w14:paraId="7F0E543C" w14:textId="77777777" w:rsidR="00B57DBE" w:rsidRPr="00F50599" w:rsidRDefault="00B57DBE" w:rsidP="00B57DBE">
      <w:pPr>
        <w:pStyle w:val="Bullet1"/>
      </w:pPr>
      <w:r w:rsidRPr="00F50599">
        <w:t>Enhanced reliability;</w:t>
      </w:r>
    </w:p>
    <w:p w14:paraId="63C27423" w14:textId="77777777" w:rsidR="00B57DBE" w:rsidRPr="00F50599" w:rsidRDefault="00B57DBE" w:rsidP="00B57DBE">
      <w:pPr>
        <w:pStyle w:val="Bullet1"/>
      </w:pPr>
      <w:r w:rsidRPr="00F50599">
        <w:t>Smaller components simplifying transportation and handling;</w:t>
      </w:r>
    </w:p>
    <w:p w14:paraId="35EE43BF" w14:textId="77777777" w:rsidR="00B57DBE" w:rsidRPr="00F50599" w:rsidRDefault="00B57DBE" w:rsidP="00B57DBE">
      <w:pPr>
        <w:pStyle w:val="Bullet1"/>
      </w:pPr>
      <w:r w:rsidRPr="00F50599">
        <w:t>Reduces the scope of training for personnel.</w:t>
      </w:r>
    </w:p>
    <w:p w14:paraId="10A9D8D9" w14:textId="77777777" w:rsidR="00B57DBE" w:rsidRPr="00F50599" w:rsidRDefault="00B57DBE" w:rsidP="00B57DBE">
      <w:pPr>
        <w:pStyle w:val="BodyText"/>
        <w:rPr>
          <w:lang w:val="en-GB"/>
        </w:rPr>
      </w:pPr>
      <w:r w:rsidRPr="00F50599">
        <w:rPr>
          <w:lang w:val="en-GB"/>
        </w:rPr>
        <w:t>One disadvantage is:</w:t>
      </w:r>
    </w:p>
    <w:p w14:paraId="5EF0A3DE" w14:textId="77777777" w:rsidR="00B57DBE" w:rsidRPr="00F50599" w:rsidRDefault="00B57DBE" w:rsidP="00B57DBE">
      <w:pPr>
        <w:pStyle w:val="Bullet1"/>
      </w:pPr>
      <w:r w:rsidRPr="00F50599">
        <w:t>Higher capital cost.</w:t>
      </w:r>
    </w:p>
    <w:p w14:paraId="50CB6DD7" w14:textId="77777777" w:rsidR="00B57DBE" w:rsidRPr="00F50599" w:rsidRDefault="00B57DBE">
      <w:pPr>
        <w:spacing w:after="200" w:line="276" w:lineRule="auto"/>
        <w:rPr>
          <w:rFonts w:eastAsia="Calibri" w:cs="Calibri"/>
          <w:b/>
          <w:caps/>
          <w:color w:val="407EC9"/>
          <w:sz w:val="24"/>
          <w:lang w:eastAsia="en-GB"/>
        </w:rPr>
      </w:pPr>
      <w:r w:rsidRPr="00F50599">
        <w:br w:type="page"/>
      </w:r>
    </w:p>
    <w:p w14:paraId="2741A40E" w14:textId="77777777" w:rsidR="00B57DBE" w:rsidRPr="00F50599" w:rsidRDefault="00B57DBE" w:rsidP="00B57DBE">
      <w:pPr>
        <w:pStyle w:val="AnnexAHead2"/>
      </w:pPr>
      <w:r w:rsidRPr="00F50599">
        <w:lastRenderedPageBreak/>
        <w:t>Solar Sizing Design Computer Programs</w:t>
      </w:r>
    </w:p>
    <w:p w14:paraId="1C3F637D" w14:textId="77777777" w:rsidR="00B57DBE" w:rsidRPr="00F50599" w:rsidRDefault="00B57DBE" w:rsidP="00B57DBE">
      <w:pPr>
        <w:pStyle w:val="Heading2separationline"/>
      </w:pPr>
    </w:p>
    <w:p w14:paraId="46D860F1" w14:textId="77777777" w:rsidR="00B57DBE" w:rsidRPr="00F50599" w:rsidRDefault="00B57DBE" w:rsidP="00B57DBE">
      <w:pPr>
        <w:pStyle w:val="BodyText"/>
        <w:rPr>
          <w:lang w:val="en-GB"/>
        </w:rPr>
      </w:pPr>
      <w:r w:rsidRPr="00F50599">
        <w:rPr>
          <w:lang w:val="en-GB"/>
        </w:rPr>
        <w:t>Computer programs are available for calculating solar sizing.  These programs take into consideration all or some of the following:</w:t>
      </w:r>
    </w:p>
    <w:p w14:paraId="760BCFAB" w14:textId="77777777" w:rsidR="00B57DBE" w:rsidRPr="00F50599" w:rsidRDefault="00B57DBE" w:rsidP="00B57DBE">
      <w:pPr>
        <w:pStyle w:val="Bullet1"/>
      </w:pPr>
      <w:r w:rsidRPr="00F50599">
        <w:t>Insolation data;</w:t>
      </w:r>
    </w:p>
    <w:p w14:paraId="3E2AD652" w14:textId="77777777" w:rsidR="00B57DBE" w:rsidRPr="00F50599" w:rsidRDefault="00B57DBE" w:rsidP="00B57DBE">
      <w:pPr>
        <w:pStyle w:val="Bullet1"/>
      </w:pPr>
      <w:r w:rsidRPr="00F50599">
        <w:t>Land and sea reflection coefficients;</w:t>
      </w:r>
    </w:p>
    <w:p w14:paraId="0C6CE3BB" w14:textId="77777777" w:rsidR="00B57DBE" w:rsidRPr="00F50599" w:rsidRDefault="00B57DBE" w:rsidP="00B57DBE">
      <w:pPr>
        <w:pStyle w:val="Bullet1"/>
      </w:pPr>
      <w:r w:rsidRPr="00F50599">
        <w:t>Temperature variations;</w:t>
      </w:r>
    </w:p>
    <w:p w14:paraId="48692B8A" w14:textId="77777777" w:rsidR="00B57DBE" w:rsidRPr="00F50599" w:rsidRDefault="00B57DBE" w:rsidP="00B57DBE">
      <w:pPr>
        <w:pStyle w:val="Bullet1"/>
      </w:pPr>
      <w:r w:rsidRPr="00F50599">
        <w:t>PV array tilt angle;</w:t>
      </w:r>
    </w:p>
    <w:p w14:paraId="05B8263A" w14:textId="77777777" w:rsidR="00B57DBE" w:rsidRPr="00F50599" w:rsidRDefault="00B57DBE" w:rsidP="00B57DBE">
      <w:pPr>
        <w:pStyle w:val="Bullet1"/>
      </w:pPr>
      <w:r w:rsidRPr="00F50599">
        <w:t>PV panel orientation;</w:t>
      </w:r>
    </w:p>
    <w:p w14:paraId="049F316D" w14:textId="77777777" w:rsidR="00B57DBE" w:rsidRPr="00F50599" w:rsidRDefault="00B57DBE" w:rsidP="00B57DBE">
      <w:pPr>
        <w:pStyle w:val="Bullet1"/>
      </w:pPr>
      <w:r w:rsidRPr="00F50599">
        <w:t>PV module efficiencies;</w:t>
      </w:r>
    </w:p>
    <w:p w14:paraId="6A37D878" w14:textId="77777777" w:rsidR="00B57DBE" w:rsidRPr="00F50599" w:rsidRDefault="00B57DBE" w:rsidP="00B57DBE">
      <w:pPr>
        <w:pStyle w:val="Bullet1"/>
      </w:pPr>
      <w:r w:rsidRPr="00F50599">
        <w:t>Battery efficiencies (recharge characteristics and lifetime capacity loss);</w:t>
      </w:r>
    </w:p>
    <w:p w14:paraId="7B78646F" w14:textId="77777777" w:rsidR="00B57DBE" w:rsidRPr="00F50599" w:rsidRDefault="00B57DBE" w:rsidP="00B57DBE">
      <w:pPr>
        <w:pStyle w:val="Bullet1"/>
      </w:pPr>
      <w:r w:rsidRPr="00F50599">
        <w:t>Battery self-discharge;</w:t>
      </w:r>
    </w:p>
    <w:p w14:paraId="54B1E54B" w14:textId="77777777" w:rsidR="00B57DBE" w:rsidRPr="00F50599" w:rsidRDefault="00B57DBE" w:rsidP="00B57DBE">
      <w:pPr>
        <w:pStyle w:val="Bullet1"/>
      </w:pPr>
      <w:r w:rsidRPr="00F50599">
        <w:t>Electrical load profile.</w:t>
      </w:r>
    </w:p>
    <w:p w14:paraId="47B64889" w14:textId="77777777" w:rsidR="00B57DBE" w:rsidRPr="00F50599" w:rsidRDefault="00B57DBE" w:rsidP="00B57DBE">
      <w:pPr>
        <w:pStyle w:val="BodyText"/>
        <w:rPr>
          <w:lang w:val="en-GB"/>
        </w:rPr>
      </w:pPr>
      <w:r w:rsidRPr="00F50599">
        <w:rPr>
          <w:lang w:val="en-GB"/>
        </w:rPr>
        <w:t>It is important to compare conditions at sites where published data has been obtained with those at the installation site.  Local cloud or mist conditions and local topography may considerably affect coastal sites by shading the solar array.  Vegetation at land sites may mean that the solar energy input is less than the programme might predict.  Allowance may have to be made for sand, dust, or industrial deposits on the solar array.</w:t>
      </w:r>
    </w:p>
    <w:p w14:paraId="370984E4" w14:textId="77777777" w:rsidR="00B57DBE" w:rsidRPr="00F50599" w:rsidRDefault="00B57DBE" w:rsidP="00B57DBE">
      <w:pPr>
        <w:pStyle w:val="BodyText"/>
        <w:rPr>
          <w:lang w:val="en-GB"/>
        </w:rPr>
      </w:pPr>
      <w:r w:rsidRPr="00F50599">
        <w:rPr>
          <w:lang w:val="en-GB"/>
        </w:rPr>
        <w:t>The problems associated with array sizing increase in the higher latitudes, because variations of energy production and consumption are greater.</w:t>
      </w:r>
    </w:p>
    <w:p w14:paraId="033BDF7F" w14:textId="65560B50" w:rsidR="00B57DBE" w:rsidRPr="00F50599" w:rsidRDefault="00B57DBE" w:rsidP="00B57DBE">
      <w:pPr>
        <w:pStyle w:val="BodyText"/>
        <w:rPr>
          <w:lang w:val="en-GB"/>
        </w:rPr>
      </w:pPr>
      <w:r w:rsidRPr="00F50599">
        <w:rPr>
          <w:lang w:val="en-GB"/>
        </w:rPr>
        <w:t>IALA program on Designing Solar Power Systems for Aids to Navigation (December 2004) is available to all IALA members.  The Software calculation Microsoft Excel program provides an iterative method of designing a solar power system for fixed or floating AtoN installations.  To obtain the Microsoft Excel program, including password and manual please contact IALA Secretariat via e-mail:</w:t>
      </w:r>
      <w:r w:rsidR="00903B5F" w:rsidRPr="00F50599">
        <w:rPr>
          <w:lang w:val="en-GB"/>
        </w:rPr>
        <w:t xml:space="preserve"> </w:t>
      </w:r>
      <w:hyperlink r:id="rId24" w:history="1">
        <w:r w:rsidR="00903B5F" w:rsidRPr="00F50599">
          <w:rPr>
            <w:rStyle w:val="Hyperlink"/>
            <w:rFonts w:cs="LFTEtica-Regular"/>
            <w:lang w:val="en-GB"/>
          </w:rPr>
          <w:t>contact@iala-aism.org</w:t>
        </w:r>
      </w:hyperlink>
      <w:r w:rsidR="00903B5F" w:rsidRPr="00F50599">
        <w:rPr>
          <w:rFonts w:cs="LFTEtica-Regular"/>
          <w:color w:val="434343"/>
          <w:lang w:val="en-GB"/>
        </w:rPr>
        <w:t>.</w:t>
      </w:r>
    </w:p>
    <w:p w14:paraId="2AF9B53F" w14:textId="77777777" w:rsidR="00B57DBE" w:rsidRPr="00F50599" w:rsidRDefault="00B57DBE" w:rsidP="00B57DBE">
      <w:pPr>
        <w:pStyle w:val="BodyText"/>
        <w:rPr>
          <w:lang w:val="en-GB"/>
        </w:rPr>
      </w:pPr>
      <w:r w:rsidRPr="00F50599">
        <w:rPr>
          <w:lang w:val="en-GB"/>
        </w:rPr>
        <w:t>Some authorities have their own in-house solar sizing programs that could be made available to IALA members and some PV modules manufacturers might also provide computer program for system sizing.</w:t>
      </w:r>
    </w:p>
    <w:p w14:paraId="48AB0EE0" w14:textId="77777777" w:rsidR="00B57DBE" w:rsidRPr="00F50599" w:rsidRDefault="00B57DBE" w:rsidP="00B57DBE">
      <w:pPr>
        <w:pStyle w:val="AnnexAHead3"/>
      </w:pPr>
      <w:r w:rsidRPr="00F50599">
        <w:t>PV Energy on Buoys</w:t>
      </w:r>
    </w:p>
    <w:p w14:paraId="656681D0" w14:textId="0DF7BC2E" w:rsidR="00B57DBE" w:rsidRPr="00F50599" w:rsidRDefault="00B57DBE" w:rsidP="00B57DBE">
      <w:pPr>
        <w:pStyle w:val="BodyText"/>
        <w:rPr>
          <w:lang w:val="en-GB"/>
        </w:rPr>
      </w:pPr>
      <w:r w:rsidRPr="00F50599">
        <w:rPr>
          <w:lang w:val="en-GB"/>
        </w:rPr>
        <w:t>Sizing the solar power system on a buoy is subject to greater variations than one on a fixed structure.  Some programs may include rough rules-of-thumb to account for buoy movement and alignment; however</w:t>
      </w:r>
      <w:r w:rsidR="00903B5F" w:rsidRPr="00F50599">
        <w:rPr>
          <w:lang w:val="en-GB"/>
        </w:rPr>
        <w:t>,</w:t>
      </w:r>
      <w:r w:rsidRPr="00F50599">
        <w:rPr>
          <w:lang w:val="en-GB"/>
        </w:rPr>
        <w:t xml:space="preserve"> experience in the use of solar power systems on buoys is also important.  When choosing a programme to use for solar system design, authorities should be aware of what rules are being applied by that programme.</w:t>
      </w:r>
    </w:p>
    <w:p w14:paraId="288EEB9F" w14:textId="77777777" w:rsidR="00B57DBE" w:rsidRPr="00F50599" w:rsidRDefault="00B57DBE" w:rsidP="00B57DBE">
      <w:pPr>
        <w:pStyle w:val="AnnexAHead2"/>
      </w:pPr>
      <w:r w:rsidRPr="00F50599">
        <w:t xml:space="preserve">Charge Regulation </w:t>
      </w:r>
    </w:p>
    <w:p w14:paraId="0DF1EB30" w14:textId="77777777" w:rsidR="00B57DBE" w:rsidRPr="00F50599" w:rsidRDefault="00B57DBE" w:rsidP="00B57DBE">
      <w:pPr>
        <w:pStyle w:val="BodyText"/>
        <w:rPr>
          <w:lang w:val="en-GB"/>
        </w:rPr>
      </w:pPr>
      <w:r w:rsidRPr="00F50599">
        <w:rPr>
          <w:lang w:val="en-GB"/>
        </w:rPr>
        <w:t>A high charge efficiency is needed so that most of the energy produced by the PV array is stored in the battery.  A modern electronic charge regulator will generally ensure this.</w:t>
      </w:r>
    </w:p>
    <w:p w14:paraId="14D83B4D" w14:textId="77777777" w:rsidR="00B57DBE" w:rsidRPr="00F50599" w:rsidRDefault="00B57DBE" w:rsidP="00B57DBE">
      <w:pPr>
        <w:pStyle w:val="BodyText"/>
        <w:rPr>
          <w:lang w:val="en-GB"/>
        </w:rPr>
      </w:pPr>
      <w:r w:rsidRPr="00F50599">
        <w:rPr>
          <w:lang w:val="en-GB"/>
        </w:rPr>
        <w:t>There are two possibilities for the charge regime:</w:t>
      </w:r>
    </w:p>
    <w:p w14:paraId="4667A88D" w14:textId="77777777" w:rsidR="00B57DBE" w:rsidRPr="00F50599" w:rsidRDefault="00B57DBE" w:rsidP="00B57DBE">
      <w:pPr>
        <w:pStyle w:val="AnnexAHead3"/>
      </w:pPr>
      <w:r w:rsidRPr="00F50599">
        <w:t>Self-regulated PV Modules</w:t>
      </w:r>
    </w:p>
    <w:p w14:paraId="11BA102D" w14:textId="77777777" w:rsidR="00B57DBE" w:rsidRPr="00F50599" w:rsidRDefault="00B57DBE" w:rsidP="00B57DBE">
      <w:pPr>
        <w:pStyle w:val="Bullet1"/>
      </w:pPr>
      <w:r w:rsidRPr="00F50599">
        <w:t>Usually these are modules with only 32 solar cells or less for 12V systems, to match the required charging voltage to the battery;</w:t>
      </w:r>
    </w:p>
    <w:p w14:paraId="2A0B57DB" w14:textId="77777777" w:rsidR="00B57DBE" w:rsidRPr="00F50599" w:rsidRDefault="00B57DBE" w:rsidP="00B57DBE">
      <w:pPr>
        <w:pStyle w:val="Bullet1"/>
      </w:pPr>
      <w:r w:rsidRPr="00F50599">
        <w:t>With self-regulation the battery capacity may need to be increased to prevent frequent overcharging;</w:t>
      </w:r>
    </w:p>
    <w:p w14:paraId="1036274E" w14:textId="77777777" w:rsidR="00B57DBE" w:rsidRPr="00F50599" w:rsidRDefault="00B57DBE" w:rsidP="00B57DBE">
      <w:pPr>
        <w:pStyle w:val="Bullet1"/>
      </w:pPr>
      <w:r w:rsidRPr="00F50599">
        <w:t>With VRLA batteries, the charge rate should not exceed about 10 ampere per 100 amp-hours capacity (C/10 charge rate);</w:t>
      </w:r>
    </w:p>
    <w:p w14:paraId="088E9E67" w14:textId="77777777" w:rsidR="00B57DBE" w:rsidRPr="00F50599" w:rsidRDefault="00B57DBE" w:rsidP="00B57DBE">
      <w:pPr>
        <w:pStyle w:val="Bullet1"/>
      </w:pPr>
      <w:r w:rsidRPr="00F50599">
        <w:lastRenderedPageBreak/>
        <w:t>In hot climates the use of VRLA batteries with self-regulated modules should be avoided.</w:t>
      </w:r>
    </w:p>
    <w:p w14:paraId="625F7855" w14:textId="77777777" w:rsidR="00B57DBE" w:rsidRPr="00F50599" w:rsidRDefault="00B57DBE" w:rsidP="00B57DBE">
      <w:pPr>
        <w:pStyle w:val="Bullet1"/>
      </w:pPr>
      <w:r w:rsidRPr="00F50599">
        <w:t>The major advantage of using self-regulated PV modules is maximum simplicity. In practice the battery is generally not working in the best conditions and its life will be shortened, so that more frequent battery replacement will be needed.</w:t>
      </w:r>
    </w:p>
    <w:p w14:paraId="03984773" w14:textId="77777777" w:rsidR="00B57DBE" w:rsidRPr="00F50599" w:rsidRDefault="00B57DBE" w:rsidP="00B57DBE">
      <w:pPr>
        <w:pStyle w:val="AnnexAHead3"/>
      </w:pPr>
      <w:r w:rsidRPr="00F50599">
        <w:t>Electronic Charge Regulator</w:t>
      </w:r>
    </w:p>
    <w:p w14:paraId="03F9AFD8" w14:textId="77777777" w:rsidR="00B57DBE" w:rsidRPr="00F50599" w:rsidRDefault="00B57DBE" w:rsidP="00B57DBE">
      <w:pPr>
        <w:pStyle w:val="Bullet1"/>
      </w:pPr>
      <w:r w:rsidRPr="00F50599">
        <w:t>Can be either series or parallel type to protect against overcharge or complete discharge;</w:t>
      </w:r>
    </w:p>
    <w:p w14:paraId="1CDB9344" w14:textId="77777777" w:rsidR="00B57DBE" w:rsidRPr="00F50599" w:rsidRDefault="00B57DBE" w:rsidP="00B57DBE">
      <w:pPr>
        <w:pStyle w:val="Bullet1"/>
      </w:pPr>
      <w:r w:rsidRPr="00F50599">
        <w:t>The advantage of shunt regulation is low component count and low self-consumption;</w:t>
      </w:r>
    </w:p>
    <w:p w14:paraId="2EAD481C" w14:textId="77777777" w:rsidR="00B57DBE" w:rsidRPr="00F50599" w:rsidRDefault="00B57DBE" w:rsidP="00B57DBE">
      <w:pPr>
        <w:pStyle w:val="Bullet1"/>
      </w:pPr>
      <w:r w:rsidRPr="00F50599">
        <w:t>All regulators require some cooling;</w:t>
      </w:r>
    </w:p>
    <w:p w14:paraId="48B41AAF" w14:textId="77777777" w:rsidR="00B57DBE" w:rsidRPr="00F50599" w:rsidRDefault="00B57DBE" w:rsidP="00B57DBE">
      <w:pPr>
        <w:pStyle w:val="Bullet1"/>
      </w:pPr>
      <w:r w:rsidRPr="00F50599">
        <w:t>Prolongs the battery life and reduces the need for topping up;</w:t>
      </w:r>
    </w:p>
    <w:p w14:paraId="40709479" w14:textId="77777777" w:rsidR="00B57DBE" w:rsidRPr="00F50599" w:rsidRDefault="00B57DBE" w:rsidP="00B57DBE">
      <w:pPr>
        <w:pStyle w:val="Bullet1"/>
      </w:pPr>
      <w:r w:rsidRPr="00F50599">
        <w:t>Ensures that the battery is operated within its designed operating specifications;</w:t>
      </w:r>
    </w:p>
    <w:p w14:paraId="39FCCB30" w14:textId="77777777" w:rsidR="00B57DBE" w:rsidRPr="00F50599" w:rsidRDefault="00B57DBE" w:rsidP="00B57DBE">
      <w:pPr>
        <w:pStyle w:val="Bullet1"/>
      </w:pPr>
      <w:r w:rsidRPr="00F50599">
        <w:t>With a series regulator there is only small energy dissipation;</w:t>
      </w:r>
    </w:p>
    <w:p w14:paraId="320BB320" w14:textId="77777777" w:rsidR="00B57DBE" w:rsidRPr="00F50599" w:rsidRDefault="00B57DBE" w:rsidP="00B57DBE">
      <w:pPr>
        <w:pStyle w:val="Bullet1"/>
      </w:pPr>
      <w:r w:rsidRPr="00F50599">
        <w:t>Lithium ion batteries require a specific type of regulator incorporated in the battery pack;</w:t>
      </w:r>
    </w:p>
    <w:p w14:paraId="05E39F6E" w14:textId="77777777" w:rsidR="00B57DBE" w:rsidRPr="00F50599" w:rsidRDefault="00B57DBE" w:rsidP="00B57DBE">
      <w:pPr>
        <w:pStyle w:val="Bullet1"/>
      </w:pPr>
      <w:r w:rsidRPr="00F50599">
        <w:t>Generally charge regulators have a long Mean Time Between Failures [MTBF].  Static switching (e.g. MOS FET) charge regulators have a very high level of reliability with very low voltage drop;</w:t>
      </w:r>
    </w:p>
    <w:p w14:paraId="0867F969" w14:textId="77777777" w:rsidR="00B57DBE" w:rsidRPr="00F50599" w:rsidRDefault="00B57DBE" w:rsidP="00B278D4">
      <w:pPr>
        <w:pStyle w:val="AnnexAHead3"/>
      </w:pPr>
      <w:r w:rsidRPr="00F50599">
        <w:t>Shading (or bypass) Diodes</w:t>
      </w:r>
    </w:p>
    <w:p w14:paraId="17D7D856" w14:textId="77777777" w:rsidR="00B57DBE" w:rsidRPr="00F50599" w:rsidRDefault="00B57DBE" w:rsidP="00B57DBE">
      <w:pPr>
        <w:pStyle w:val="BodyText"/>
        <w:rPr>
          <w:lang w:val="en-GB"/>
        </w:rPr>
      </w:pPr>
      <w:r w:rsidRPr="00F50599">
        <w:rPr>
          <w:lang w:val="en-GB"/>
        </w:rPr>
        <w:t>Above 12V, bypass diodes should be installed to prevent damage when parts of the array are partially shaded.</w:t>
      </w:r>
    </w:p>
    <w:p w14:paraId="4E930EA4" w14:textId="77777777" w:rsidR="00B57DBE" w:rsidRPr="00F50599" w:rsidRDefault="00B57DBE" w:rsidP="00B278D4">
      <w:pPr>
        <w:pStyle w:val="AnnexAHead2"/>
      </w:pPr>
      <w:r w:rsidRPr="00F50599">
        <w:t xml:space="preserve">Practical Considerations </w:t>
      </w:r>
    </w:p>
    <w:p w14:paraId="7AA59AA4" w14:textId="77777777" w:rsidR="00B57DBE" w:rsidRPr="00F50599" w:rsidRDefault="00B57DBE" w:rsidP="00B57DBE">
      <w:pPr>
        <w:pStyle w:val="BodyText"/>
        <w:rPr>
          <w:lang w:val="en-GB"/>
        </w:rPr>
      </w:pPr>
      <w:r w:rsidRPr="00F50599">
        <w:rPr>
          <w:lang w:val="en-GB"/>
        </w:rPr>
        <w:t>It should be noted that PV modules are generally placed in locations with difficult environmental conditions, such as:</w:t>
      </w:r>
    </w:p>
    <w:p w14:paraId="3E2A8974" w14:textId="77777777" w:rsidR="00B57DBE" w:rsidRPr="00F50599" w:rsidRDefault="00B57DBE" w:rsidP="00B278D4">
      <w:pPr>
        <w:pStyle w:val="Bullet1"/>
      </w:pPr>
      <w:r w:rsidRPr="00F50599">
        <w:t>Isolated sites, possibly liable to theft or vandalism;</w:t>
      </w:r>
    </w:p>
    <w:p w14:paraId="00E7F4FF" w14:textId="77777777" w:rsidR="00B57DBE" w:rsidRPr="00F50599" w:rsidRDefault="00B57DBE" w:rsidP="00B278D4">
      <w:pPr>
        <w:pStyle w:val="Bullet1"/>
      </w:pPr>
      <w:r w:rsidRPr="00F50599">
        <w:t>Sea locations, with wave impact, storms, corrosion, ice, snow, hail, sand abrasion, and lightning;</w:t>
      </w:r>
    </w:p>
    <w:p w14:paraId="5DAE838C" w14:textId="77777777" w:rsidR="00B57DBE" w:rsidRPr="00F50599" w:rsidRDefault="00B57DBE" w:rsidP="00B278D4">
      <w:pPr>
        <w:pStyle w:val="Bullet1"/>
      </w:pPr>
      <w:r w:rsidRPr="00F50599">
        <w:t>Locations where bird fouling and bird attacks are likely.  Birds and animals are known to sometimes attack plastic insulation on cables and plastic encapsulation.</w:t>
      </w:r>
    </w:p>
    <w:p w14:paraId="0AF97272" w14:textId="77777777" w:rsidR="00B57DBE" w:rsidRPr="00F50599" w:rsidRDefault="00B57DBE" w:rsidP="00B57DBE">
      <w:pPr>
        <w:pStyle w:val="BodyText"/>
        <w:rPr>
          <w:lang w:val="en-GB"/>
        </w:rPr>
      </w:pPr>
      <w:r w:rsidRPr="00F50599">
        <w:rPr>
          <w:lang w:val="en-GB"/>
        </w:rPr>
        <w:t>The service life of solar modules can be up to 30 years.  Manufacturers commonly offer power output guarantees, and module life guarantees (typically 10 years with maximum 10 % reduction of output power).  As with other professional investment decisions, the initial investment costs should be weighed against the costs of maintenance (vehicle, tender, helicopter, and people).</w:t>
      </w:r>
    </w:p>
    <w:p w14:paraId="1EA84387" w14:textId="77777777" w:rsidR="00B57DBE" w:rsidRPr="00F50599" w:rsidRDefault="00B57DBE" w:rsidP="00B57DBE">
      <w:pPr>
        <w:pStyle w:val="BodyText"/>
        <w:rPr>
          <w:lang w:val="en-GB"/>
        </w:rPr>
      </w:pPr>
      <w:r w:rsidRPr="00F50599">
        <w:rPr>
          <w:lang w:val="en-GB"/>
        </w:rPr>
        <w:t>It may be difficult to obtain exact replacement modules in the future as they may be of different dimensions.  End users may wish to purchase some spares to cover life cycle management.</w:t>
      </w:r>
    </w:p>
    <w:p w14:paraId="383349CA" w14:textId="77777777" w:rsidR="00B278D4" w:rsidRPr="00F50599" w:rsidRDefault="00B278D4">
      <w:pPr>
        <w:spacing w:after="200" w:line="276" w:lineRule="auto"/>
        <w:rPr>
          <w:b/>
          <w:i/>
          <w:caps/>
          <w:color w:val="407EC9"/>
          <w:sz w:val="28"/>
          <w:u w:val="single"/>
        </w:rPr>
      </w:pPr>
      <w:r w:rsidRPr="00F50599">
        <w:br w:type="page"/>
      </w:r>
    </w:p>
    <w:p w14:paraId="22A2A99E" w14:textId="77777777" w:rsidR="00B57DBE" w:rsidRPr="00F50599" w:rsidRDefault="00B57DBE" w:rsidP="00B57DBE">
      <w:pPr>
        <w:pStyle w:val="Annex"/>
      </w:pPr>
      <w:bookmarkStart w:id="370" w:name="_Ref448671979"/>
      <w:bookmarkStart w:id="371" w:name="_Toc456181073"/>
      <w:r w:rsidRPr="00F50599">
        <w:lastRenderedPageBreak/>
        <w:t>WIND GENERATION</w:t>
      </w:r>
      <w:bookmarkEnd w:id="370"/>
      <w:bookmarkEnd w:id="371"/>
    </w:p>
    <w:p w14:paraId="5551E711" w14:textId="77777777" w:rsidR="00B57DBE" w:rsidRPr="00F50599" w:rsidRDefault="00B57DBE" w:rsidP="00B278D4">
      <w:pPr>
        <w:pStyle w:val="AnnexBHead1"/>
      </w:pPr>
      <w:r w:rsidRPr="00F50599">
        <w:t>POWER PRODUCTION</w:t>
      </w:r>
    </w:p>
    <w:p w14:paraId="421A5AC1" w14:textId="77777777" w:rsidR="00B278D4" w:rsidRPr="00F50599" w:rsidRDefault="00B278D4" w:rsidP="00B278D4">
      <w:pPr>
        <w:pStyle w:val="Heading1separatationline"/>
      </w:pPr>
    </w:p>
    <w:p w14:paraId="08188751" w14:textId="77777777" w:rsidR="00B278D4" w:rsidRPr="00F50599" w:rsidRDefault="00B278D4" w:rsidP="00B57DBE">
      <w:pPr>
        <w:pStyle w:val="BodyText"/>
        <w:rPr>
          <w:lang w:val="en-GB"/>
        </w:rPr>
      </w:pPr>
    </w:p>
    <w:p w14:paraId="300BE2CD" w14:textId="77777777" w:rsidR="00B57DBE" w:rsidRPr="00F50599" w:rsidRDefault="00B57DBE" w:rsidP="00B278D4">
      <w:pPr>
        <w:pStyle w:val="AnnexBHead2"/>
      </w:pPr>
      <w:r w:rsidRPr="00F50599">
        <w:t>Horizontal axis</w:t>
      </w:r>
    </w:p>
    <w:p w14:paraId="5308AB09" w14:textId="77777777" w:rsidR="00B278D4" w:rsidRPr="00F50599" w:rsidRDefault="00B278D4" w:rsidP="00B278D4">
      <w:pPr>
        <w:pStyle w:val="Heading2separationline"/>
      </w:pPr>
    </w:p>
    <w:p w14:paraId="0E966CF0" w14:textId="77777777" w:rsidR="00B57DBE" w:rsidRPr="00F50599" w:rsidRDefault="00B57DBE" w:rsidP="00B57DBE">
      <w:pPr>
        <w:pStyle w:val="BodyText"/>
        <w:rPr>
          <w:lang w:val="en-GB"/>
        </w:rPr>
      </w:pPr>
      <w:r w:rsidRPr="00F50599">
        <w:rPr>
          <w:lang w:val="en-GB"/>
        </w:rPr>
        <w:t>Based on 4m/s average wind speed, the power output (Watt Hour) versus Swept Area is approximately 75-100 kWh per square metre per year (kWh/m2/y).  These numbers are based on information available and would need to be confirmed by the wind turbine manufacturer.</w:t>
      </w:r>
    </w:p>
    <w:p w14:paraId="3BDDDF8C" w14:textId="77777777" w:rsidR="00B57DBE" w:rsidRPr="00F50599" w:rsidRDefault="00B57DBE" w:rsidP="00B57DBE">
      <w:pPr>
        <w:pStyle w:val="BodyText"/>
        <w:rPr>
          <w:lang w:val="en-GB"/>
        </w:rPr>
      </w:pPr>
      <w:r w:rsidRPr="00F50599">
        <w:rPr>
          <w:lang w:val="en-GB"/>
        </w:rPr>
        <w:t>For example:</w:t>
      </w:r>
    </w:p>
    <w:p w14:paraId="49D5C5B7" w14:textId="77777777" w:rsidR="00B278D4" w:rsidRPr="00F50599" w:rsidRDefault="00B57DBE" w:rsidP="00B57DBE">
      <w:pPr>
        <w:pStyle w:val="BodyText"/>
        <w:rPr>
          <w:lang w:val="en-GB"/>
        </w:rPr>
      </w:pPr>
      <w:r w:rsidRPr="00F50599">
        <w:rPr>
          <w:lang w:val="en-GB"/>
        </w:rPr>
        <w:t>For a swept area of 2 m2 energy generated equals 2*100 kWh = 200 kWh per turbine per year.</w:t>
      </w:r>
    </w:p>
    <w:p w14:paraId="290EDEBD" w14:textId="77777777" w:rsidR="00B57DBE" w:rsidRPr="00F50599" w:rsidRDefault="00B57DBE" w:rsidP="00B278D4">
      <w:pPr>
        <w:pStyle w:val="AnnexBHead2"/>
      </w:pPr>
      <w:r w:rsidRPr="00F50599">
        <w:t>Vertical axis</w:t>
      </w:r>
    </w:p>
    <w:p w14:paraId="3A83C9A9" w14:textId="77777777" w:rsidR="00B278D4" w:rsidRPr="00F50599" w:rsidRDefault="00B278D4" w:rsidP="00B278D4">
      <w:pPr>
        <w:pStyle w:val="Heading2separationline"/>
      </w:pPr>
    </w:p>
    <w:p w14:paraId="6CDC196E" w14:textId="77777777" w:rsidR="00B57DBE" w:rsidRPr="00F50599" w:rsidRDefault="00B57DBE" w:rsidP="00B57DBE">
      <w:pPr>
        <w:pStyle w:val="BodyText"/>
        <w:rPr>
          <w:lang w:val="en-GB"/>
        </w:rPr>
      </w:pPr>
      <w:r w:rsidRPr="00F50599">
        <w:rPr>
          <w:lang w:val="en-GB"/>
        </w:rPr>
        <w:t>For small scale turbines and Based on 4m/s average wind speed, the power output (Watt Hour) versus Swept Area is approximately 240 kWh per square metre per year (kWh/m</w:t>
      </w:r>
      <w:r w:rsidRPr="00F50599">
        <w:rPr>
          <w:vertAlign w:val="superscript"/>
          <w:lang w:val="en-GB"/>
        </w:rPr>
        <w:t>2</w:t>
      </w:r>
      <w:r w:rsidRPr="00F50599">
        <w:rPr>
          <w:lang w:val="en-GB"/>
        </w:rPr>
        <w:t>/y).</w:t>
      </w:r>
    </w:p>
    <w:p w14:paraId="52C88446" w14:textId="11EF20D6" w:rsidR="00B57DBE" w:rsidRPr="00F50599" w:rsidRDefault="00B57DBE" w:rsidP="00B57DBE">
      <w:pPr>
        <w:pStyle w:val="BodyText"/>
        <w:rPr>
          <w:lang w:val="en-GB"/>
        </w:rPr>
      </w:pPr>
      <w:r w:rsidRPr="00F50599">
        <w:rPr>
          <w:lang w:val="en-GB"/>
        </w:rPr>
        <w:t>For large scale turbines and Based on 4m/s average wind speed, the power output (Watt Hour) versus Swept Area is approximately 700 kWh per square metre per year (kWh/m</w:t>
      </w:r>
      <w:r w:rsidR="00085A7C" w:rsidRPr="00F50599">
        <w:rPr>
          <w:vertAlign w:val="superscript"/>
          <w:lang w:val="en-GB"/>
        </w:rPr>
        <w:t>2</w:t>
      </w:r>
      <w:r w:rsidRPr="00F50599">
        <w:rPr>
          <w:lang w:val="en-GB"/>
        </w:rPr>
        <w:t>/y).</w:t>
      </w:r>
    </w:p>
    <w:p w14:paraId="7187603F" w14:textId="77777777" w:rsidR="00B57DBE" w:rsidRPr="00F50599" w:rsidRDefault="00B57DBE" w:rsidP="00B57DBE">
      <w:pPr>
        <w:pStyle w:val="BodyText"/>
        <w:rPr>
          <w:lang w:val="en-GB"/>
        </w:rPr>
      </w:pPr>
      <w:r w:rsidRPr="00F50599">
        <w:rPr>
          <w:lang w:val="en-GB"/>
        </w:rPr>
        <w:t>These numbers are based on information available and would need to be confirmed by the wind turbine manufacturer.</w:t>
      </w:r>
    </w:p>
    <w:p w14:paraId="71844386" w14:textId="77777777" w:rsidR="00B57DBE" w:rsidRPr="00F50599" w:rsidRDefault="00B57DBE" w:rsidP="00B278D4">
      <w:pPr>
        <w:pStyle w:val="AnnexBHead2"/>
      </w:pPr>
      <w:r w:rsidRPr="00F50599">
        <w:t>Particular considerations</w:t>
      </w:r>
    </w:p>
    <w:p w14:paraId="7A1F6895" w14:textId="77777777" w:rsidR="00B278D4" w:rsidRPr="00F50599" w:rsidRDefault="00B278D4" w:rsidP="00B278D4">
      <w:pPr>
        <w:pStyle w:val="Heading2separationline"/>
      </w:pPr>
    </w:p>
    <w:p w14:paraId="21FC148A" w14:textId="77777777" w:rsidR="00B57DBE" w:rsidRPr="00F50599" w:rsidRDefault="00B57DBE" w:rsidP="00B57DBE">
      <w:pPr>
        <w:pStyle w:val="BodyText"/>
        <w:rPr>
          <w:lang w:val="en-GB"/>
        </w:rPr>
      </w:pPr>
      <w:r w:rsidRPr="00F50599">
        <w:rPr>
          <w:lang w:val="en-GB"/>
        </w:rPr>
        <w:t>When selecting wind power-generators the following should be taken in to consideration:</w:t>
      </w:r>
    </w:p>
    <w:p w14:paraId="5EACC813" w14:textId="77777777" w:rsidR="00B57DBE" w:rsidRPr="00F50599" w:rsidRDefault="00B57DBE" w:rsidP="00B278D4">
      <w:pPr>
        <w:pStyle w:val="Bullet1"/>
      </w:pPr>
      <w:r w:rsidRPr="00F50599">
        <w:t>Operational and Environmental conditions;</w:t>
      </w:r>
    </w:p>
    <w:p w14:paraId="258467DB" w14:textId="77777777" w:rsidR="00B57DBE" w:rsidRPr="00F50599" w:rsidRDefault="00B57DBE" w:rsidP="00B278D4">
      <w:pPr>
        <w:pStyle w:val="Bullet1"/>
      </w:pPr>
      <w:r w:rsidRPr="00F50599">
        <w:t>Reliability of the equipment;</w:t>
      </w:r>
    </w:p>
    <w:p w14:paraId="63910610" w14:textId="77777777" w:rsidR="00B57DBE" w:rsidRPr="00F50599" w:rsidRDefault="00B57DBE" w:rsidP="00B278D4">
      <w:pPr>
        <w:pStyle w:val="Bullet1"/>
      </w:pPr>
      <w:r w:rsidRPr="00F50599">
        <w:t>Environmental impact (noise, flora and fauna, visual impact, etc.);</w:t>
      </w:r>
    </w:p>
    <w:p w14:paraId="4DA274EB" w14:textId="77777777" w:rsidR="00B57DBE" w:rsidRDefault="00B57DBE" w:rsidP="00B278D4">
      <w:pPr>
        <w:pStyle w:val="Bullet1"/>
        <w:rPr>
          <w:ins w:id="372" w:author="Michael Hadley" w:date="2016-07-13T13:42:00Z"/>
        </w:rPr>
      </w:pPr>
      <w:r w:rsidRPr="00F50599">
        <w:t>Maintenance requirements.</w:t>
      </w:r>
    </w:p>
    <w:p w14:paraId="43D92747" w14:textId="77777777" w:rsidR="000838FF" w:rsidRDefault="000838FF" w:rsidP="00072787">
      <w:pPr>
        <w:pStyle w:val="BodyText"/>
        <w:rPr>
          <w:ins w:id="373" w:author="Michael Hadley" w:date="2016-07-13T13:42:00Z"/>
        </w:rPr>
      </w:pPr>
    </w:p>
    <w:p w14:paraId="15782B48" w14:textId="3E212327" w:rsidR="000838FF" w:rsidRDefault="000838FF">
      <w:pPr>
        <w:spacing w:after="200" w:line="276" w:lineRule="auto"/>
        <w:rPr>
          <w:ins w:id="374" w:author="Michael Hadley" w:date="2016-07-13T13:43:00Z"/>
          <w:color w:val="000000" w:themeColor="text1"/>
          <w:sz w:val="22"/>
          <w:lang w:val="en-US"/>
        </w:rPr>
      </w:pPr>
      <w:ins w:id="375" w:author="Michael Hadley" w:date="2016-07-13T13:43:00Z">
        <w:r>
          <w:br w:type="page"/>
        </w:r>
      </w:ins>
    </w:p>
    <w:p w14:paraId="184E5946" w14:textId="4E5D072A" w:rsidR="000838FF" w:rsidRDefault="000838FF" w:rsidP="00072787">
      <w:pPr>
        <w:pStyle w:val="Annex"/>
        <w:rPr>
          <w:ins w:id="376" w:author="Michael Hadley" w:date="2016-07-13T13:43:00Z"/>
        </w:rPr>
      </w:pPr>
      <w:bookmarkStart w:id="377" w:name="_Toc456181074"/>
      <w:ins w:id="378" w:author="Michael Hadley" w:date="2016-07-13T13:43:00Z">
        <w:r>
          <w:lastRenderedPageBreak/>
          <w:t>GENERATORS</w:t>
        </w:r>
        <w:bookmarkEnd w:id="377"/>
      </w:ins>
    </w:p>
    <w:p w14:paraId="6FD16001" w14:textId="77777777" w:rsidR="000838FF" w:rsidRDefault="000838FF" w:rsidP="00072787">
      <w:pPr>
        <w:pStyle w:val="AnnexCHead1"/>
        <w:rPr>
          <w:ins w:id="379" w:author="Michael Hadley" w:date="2016-07-13T13:45:00Z"/>
        </w:rPr>
      </w:pPr>
    </w:p>
    <w:p w14:paraId="26F115DB" w14:textId="77777777" w:rsidR="00072787" w:rsidRPr="00072787" w:rsidRDefault="00072787" w:rsidP="00072787">
      <w:pPr>
        <w:pStyle w:val="Heading1separatationline"/>
        <w:rPr>
          <w:ins w:id="380" w:author="Michael Hadley" w:date="2016-07-13T13:44:00Z"/>
        </w:rPr>
      </w:pPr>
    </w:p>
    <w:p w14:paraId="2116CD29" w14:textId="3312E27C" w:rsidR="00072787" w:rsidRDefault="00072787" w:rsidP="00072787">
      <w:pPr>
        <w:pStyle w:val="BodyText"/>
        <w:rPr>
          <w:ins w:id="381" w:author="Michael Hadley" w:date="2016-07-13T13:43:00Z"/>
        </w:rPr>
      </w:pPr>
      <w:ins w:id="382" w:author="Michael Hadley" w:date="2016-07-13T13:44:00Z">
        <w:r w:rsidRPr="00BB0317">
          <w:rPr>
            <w:rFonts w:eastAsia="Times New Roman"/>
            <w:szCs w:val="24"/>
            <w:highlight w:val="yellow"/>
            <w:lang w:eastAsia="en-GB"/>
            <w:rPrChange w:id="383" w:author="Peter Dobson" w:date="2016-04-13T12:03:00Z">
              <w:rPr>
                <w:rFonts w:eastAsia="Times"/>
                <w:szCs w:val="20"/>
                <w:lang w:eastAsia="en-GB"/>
              </w:rPr>
            </w:rPrChange>
          </w:rPr>
          <w:t>What do we cover in these annexes?</w:t>
        </w:r>
      </w:ins>
    </w:p>
    <w:p w14:paraId="61E8B963" w14:textId="4BAE73DD" w:rsidR="000838FF" w:rsidRDefault="000838FF">
      <w:pPr>
        <w:spacing w:after="200" w:line="276" w:lineRule="auto"/>
        <w:rPr>
          <w:ins w:id="384" w:author="Michael Hadley" w:date="2016-07-13T13:43:00Z"/>
          <w:color w:val="000000" w:themeColor="text1"/>
          <w:sz w:val="22"/>
          <w:lang w:val="en-US"/>
        </w:rPr>
      </w:pPr>
      <w:ins w:id="385" w:author="Michael Hadley" w:date="2016-07-13T13:43:00Z">
        <w:r>
          <w:br w:type="page"/>
        </w:r>
      </w:ins>
    </w:p>
    <w:p w14:paraId="7E9FC09F" w14:textId="65F8FB05" w:rsidR="000838FF" w:rsidRDefault="000838FF" w:rsidP="00072787">
      <w:pPr>
        <w:pStyle w:val="Annex"/>
        <w:rPr>
          <w:ins w:id="386" w:author="Michael Hadley" w:date="2016-07-13T13:43:00Z"/>
        </w:rPr>
      </w:pPr>
      <w:bookmarkStart w:id="387" w:name="_Toc456181075"/>
      <w:ins w:id="388" w:author="Michael Hadley" w:date="2016-07-13T13:43:00Z">
        <w:r>
          <w:lastRenderedPageBreak/>
          <w:t>FUEL CELLS</w:t>
        </w:r>
        <w:bookmarkEnd w:id="387"/>
      </w:ins>
    </w:p>
    <w:p w14:paraId="2921F92D" w14:textId="77777777" w:rsidR="00072787" w:rsidRDefault="00072787" w:rsidP="00072787">
      <w:pPr>
        <w:pStyle w:val="AnnexDHead1"/>
        <w:rPr>
          <w:ins w:id="389" w:author="Michael Hadley" w:date="2016-07-13T13:45:00Z"/>
        </w:rPr>
      </w:pPr>
    </w:p>
    <w:p w14:paraId="205F0396" w14:textId="77777777" w:rsidR="00072787" w:rsidRPr="00072787" w:rsidRDefault="00072787" w:rsidP="00072787">
      <w:pPr>
        <w:pStyle w:val="Heading1separatationline"/>
        <w:rPr>
          <w:ins w:id="390" w:author="Michael Hadley" w:date="2016-07-13T13:43:00Z"/>
        </w:rPr>
      </w:pPr>
    </w:p>
    <w:p w14:paraId="381CF0B8" w14:textId="77777777" w:rsidR="000838FF" w:rsidRDefault="000838FF" w:rsidP="00072787">
      <w:pPr>
        <w:pStyle w:val="BodyText"/>
        <w:rPr>
          <w:ins w:id="391" w:author="Michael Hadley" w:date="2016-07-13T13:43:00Z"/>
        </w:rPr>
      </w:pPr>
    </w:p>
    <w:p w14:paraId="494B8FF2" w14:textId="78195AC5" w:rsidR="00072787" w:rsidRDefault="00072787">
      <w:pPr>
        <w:spacing w:after="200" w:line="276" w:lineRule="auto"/>
        <w:rPr>
          <w:ins w:id="392" w:author="Michael Hadley" w:date="2016-07-13T13:45:00Z"/>
          <w:color w:val="000000" w:themeColor="text1"/>
          <w:sz w:val="22"/>
          <w:lang w:val="en-US"/>
        </w:rPr>
      </w:pPr>
      <w:ins w:id="393" w:author="Michael Hadley" w:date="2016-07-13T13:45:00Z">
        <w:r>
          <w:br w:type="page"/>
        </w:r>
      </w:ins>
    </w:p>
    <w:p w14:paraId="7FBC2A21" w14:textId="460D75FE" w:rsidR="000838FF" w:rsidRDefault="00072787" w:rsidP="00072787">
      <w:pPr>
        <w:pStyle w:val="Annex"/>
        <w:rPr>
          <w:ins w:id="394" w:author="Michael Hadley" w:date="2016-07-13T13:45:00Z"/>
        </w:rPr>
      </w:pPr>
      <w:bookmarkStart w:id="395" w:name="_Toc456181076"/>
      <w:ins w:id="396" w:author="Michael Hadley" w:date="2016-07-13T13:45:00Z">
        <w:r>
          <w:lastRenderedPageBreak/>
          <w:t>MAINS</w:t>
        </w:r>
        <w:bookmarkEnd w:id="395"/>
      </w:ins>
    </w:p>
    <w:p w14:paraId="597058DA" w14:textId="77777777" w:rsidR="00072787" w:rsidRDefault="00072787" w:rsidP="00072787">
      <w:pPr>
        <w:pStyle w:val="ANNEXEHEAD1"/>
        <w:rPr>
          <w:ins w:id="397" w:author="Michael Hadley" w:date="2016-07-13T13:46:00Z"/>
        </w:rPr>
      </w:pPr>
    </w:p>
    <w:p w14:paraId="2BD22FAC" w14:textId="77777777" w:rsidR="00072787" w:rsidRPr="00072787" w:rsidRDefault="00072787" w:rsidP="00072787">
      <w:pPr>
        <w:pStyle w:val="Heading1separatationline"/>
        <w:rPr>
          <w:ins w:id="398" w:author="Michael Hadley" w:date="2016-07-13T13:45:00Z"/>
        </w:rPr>
      </w:pPr>
    </w:p>
    <w:p w14:paraId="0D74601A" w14:textId="77777777" w:rsidR="00072787" w:rsidRDefault="00072787" w:rsidP="00072787">
      <w:pPr>
        <w:pStyle w:val="BodyText"/>
        <w:rPr>
          <w:ins w:id="399" w:author="Michael Hadley" w:date="2016-07-13T13:45:00Z"/>
        </w:rPr>
      </w:pPr>
    </w:p>
    <w:p w14:paraId="44977C38" w14:textId="77777777" w:rsidR="00072787" w:rsidRDefault="00072787" w:rsidP="00072787">
      <w:pPr>
        <w:pStyle w:val="BodyText"/>
        <w:rPr>
          <w:ins w:id="400" w:author="Michael Hadley" w:date="2016-07-13T13:45:00Z"/>
        </w:rPr>
      </w:pPr>
    </w:p>
    <w:p w14:paraId="028541B8" w14:textId="397B9A86" w:rsidR="00072787" w:rsidRDefault="00072787">
      <w:pPr>
        <w:spacing w:after="200" w:line="276" w:lineRule="auto"/>
        <w:rPr>
          <w:ins w:id="401" w:author="Michael Hadley" w:date="2016-07-13T13:46:00Z"/>
          <w:color w:val="000000" w:themeColor="text1"/>
          <w:sz w:val="22"/>
          <w:lang w:val="en-US"/>
        </w:rPr>
      </w:pPr>
      <w:ins w:id="402" w:author="Michael Hadley" w:date="2016-07-13T13:46:00Z">
        <w:r>
          <w:br w:type="page"/>
        </w:r>
      </w:ins>
    </w:p>
    <w:p w14:paraId="55E3D3A1" w14:textId="1D61A353" w:rsidR="00072787" w:rsidRPr="00072787" w:rsidRDefault="00072787" w:rsidP="00072787">
      <w:pPr>
        <w:pStyle w:val="Annex"/>
        <w:rPr>
          <w:ins w:id="403" w:author="Michael Hadley" w:date="2016-07-13T13:43:00Z"/>
        </w:rPr>
      </w:pPr>
      <w:bookmarkStart w:id="404" w:name="_Toc456181077"/>
      <w:ins w:id="405" w:author="Michael Hadley" w:date="2016-07-13T13:46:00Z">
        <w:r>
          <w:lastRenderedPageBreak/>
          <w:t>WAVE GENERATOR</w:t>
        </w:r>
      </w:ins>
      <w:bookmarkEnd w:id="404"/>
    </w:p>
    <w:p w14:paraId="72DE0D3B" w14:textId="77777777" w:rsidR="000838FF" w:rsidRDefault="000838FF" w:rsidP="00072787">
      <w:pPr>
        <w:pStyle w:val="ANNEXFHEAD1"/>
        <w:rPr>
          <w:ins w:id="406" w:author="Michael Hadley" w:date="2016-07-13T13:46:00Z"/>
        </w:rPr>
      </w:pPr>
    </w:p>
    <w:p w14:paraId="58E2749E" w14:textId="77777777" w:rsidR="00072787" w:rsidRDefault="00072787" w:rsidP="00072787">
      <w:pPr>
        <w:pStyle w:val="Heading1separatationline"/>
        <w:rPr>
          <w:ins w:id="407" w:author="Michael Hadley" w:date="2016-07-13T13:46:00Z"/>
        </w:rPr>
      </w:pPr>
    </w:p>
    <w:p w14:paraId="02A0AAB8" w14:textId="77777777" w:rsidR="00072787" w:rsidRPr="00072787" w:rsidRDefault="00072787" w:rsidP="00072787">
      <w:pPr>
        <w:pStyle w:val="BodyText"/>
      </w:pPr>
    </w:p>
    <w:sectPr w:rsidR="00072787" w:rsidRPr="00072787" w:rsidSect="00B57DBE">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23:00Z" w:initials="MH">
    <w:p w14:paraId="501F3BCA" w14:textId="5E92F9AD" w:rsidR="0079695B" w:rsidRDefault="0079695B">
      <w:pPr>
        <w:pStyle w:val="CommentText"/>
      </w:pPr>
      <w:r>
        <w:rPr>
          <w:rStyle w:val="CommentReference"/>
        </w:rPr>
        <w:annotationRef/>
      </w:r>
      <w:r>
        <w:t>Amend as required.</w:t>
      </w:r>
    </w:p>
  </w:comment>
  <w:comment w:id="5" w:author="Michael Hadley" w:date="2016-07-13T13:22:00Z" w:initials="MH">
    <w:p w14:paraId="72B52717" w14:textId="3DDFDC9D" w:rsidR="0079695B" w:rsidRDefault="0079695B">
      <w:pPr>
        <w:pStyle w:val="CommentText"/>
      </w:pPr>
      <w:r>
        <w:rPr>
          <w:rStyle w:val="CommentReference"/>
        </w:rPr>
        <w:annotationRef/>
      </w:r>
      <w:r>
        <w:t>Insert date this document approved by Council (Month Year).</w:t>
      </w:r>
    </w:p>
  </w:comment>
  <w:comment w:id="10" w:author="Michael Hadley" w:date="2016-07-13T13:56:00Z" w:initials="MH">
    <w:p w14:paraId="22E95C7F" w14:textId="77777777" w:rsidR="008E2065" w:rsidRDefault="008E2065" w:rsidP="008E2065">
      <w:pPr>
        <w:pStyle w:val="CommentText"/>
      </w:pPr>
      <w:r>
        <w:rPr>
          <w:rStyle w:val="CommentReference"/>
        </w:rPr>
        <w:annotationRef/>
      </w:r>
      <w:r>
        <w:t>Please complete</w:t>
      </w:r>
    </w:p>
  </w:comment>
  <w:comment w:id="347" w:author="Michael Hadley" w:date="2016-07-13T13:38:00Z" w:initials="MH">
    <w:p w14:paraId="5BF58D45" w14:textId="3D17A4FC" w:rsidR="00704C72" w:rsidRDefault="00704C72">
      <w:pPr>
        <w:pStyle w:val="CommentText"/>
      </w:pPr>
      <w:r>
        <w:rPr>
          <w:rStyle w:val="CommentReference"/>
        </w:rPr>
        <w:annotationRef/>
      </w:r>
      <w:r>
        <w:t>By Peter Dobson: This only refers to installation of solar.  Should we have some details about the other power sources?</w:t>
      </w:r>
    </w:p>
  </w:comment>
  <w:comment w:id="351" w:author="Michael Hadley" w:date="2016-07-13T13:39:00Z" w:initials="MH">
    <w:p w14:paraId="776A2E1A" w14:textId="407129FD" w:rsidR="00704C72" w:rsidRDefault="00704C72">
      <w:pPr>
        <w:pStyle w:val="CommentText"/>
      </w:pPr>
      <w:r>
        <w:rPr>
          <w:rStyle w:val="CommentReference"/>
        </w:rPr>
        <w:annotationRef/>
      </w:r>
      <w:r>
        <w:t>By Peter Dobson: Should we expand this to include maintenance on other power sources?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1F3BCA" w15:done="0"/>
  <w15:commentEx w15:paraId="72B52717" w15:done="0"/>
  <w15:commentEx w15:paraId="22E95C7F" w15:done="0"/>
  <w15:commentEx w15:paraId="5BF58D45" w15:done="0"/>
  <w15:commentEx w15:paraId="776A2E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DD95D" w14:textId="77777777" w:rsidR="00D47254" w:rsidRDefault="00D47254" w:rsidP="003274DB">
      <w:r>
        <w:separator/>
      </w:r>
    </w:p>
    <w:p w14:paraId="4F9880CD" w14:textId="77777777" w:rsidR="00D47254" w:rsidRDefault="00D47254"/>
  </w:endnote>
  <w:endnote w:type="continuationSeparator" w:id="0">
    <w:p w14:paraId="09AC9805" w14:textId="77777777" w:rsidR="00D47254" w:rsidRDefault="00D47254" w:rsidP="003274DB">
      <w:r>
        <w:continuationSeparator/>
      </w:r>
    </w:p>
    <w:p w14:paraId="3D50A406" w14:textId="77777777" w:rsidR="00D47254" w:rsidRDefault="00D472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FTEtica-Regular">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9B17A" w14:textId="77777777" w:rsidR="0079695B" w:rsidRDefault="0079695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BA529D" w14:textId="77777777" w:rsidR="0079695B" w:rsidRDefault="0079695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3001AD8" w14:textId="77777777" w:rsidR="0079695B" w:rsidRDefault="0079695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1280B9" w14:textId="77777777" w:rsidR="0079695B" w:rsidRDefault="0079695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EE11225" w14:textId="77777777" w:rsidR="0079695B" w:rsidRDefault="0079695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5DEFA" w14:textId="77777777" w:rsidR="0079695B" w:rsidRDefault="0079695B"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1037EC3E" wp14:editId="4C6ECE0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E23B32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13814B6" w14:textId="77777777" w:rsidR="0079695B" w:rsidRPr="00ED2A8D" w:rsidRDefault="0079695B" w:rsidP="008747E0">
    <w:pPr>
      <w:pStyle w:val="Footer"/>
    </w:pPr>
    <w:r w:rsidRPr="00442889">
      <w:rPr>
        <w:noProof/>
        <w:lang w:val="en-IE" w:eastAsia="en-IE"/>
      </w:rPr>
      <w:drawing>
        <wp:anchor distT="0" distB="0" distL="114300" distR="114300" simplePos="0" relativeHeight="251661312" behindDoc="1" locked="0" layoutInCell="1" allowOverlap="1" wp14:anchorId="51E1E124" wp14:editId="618707A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F7F2F35" w14:textId="77777777" w:rsidR="0079695B" w:rsidRPr="00ED2A8D" w:rsidRDefault="0079695B" w:rsidP="008747E0">
    <w:pPr>
      <w:pStyle w:val="Footer"/>
    </w:pPr>
  </w:p>
  <w:p w14:paraId="2D42DAB9" w14:textId="77777777" w:rsidR="0079695B" w:rsidRPr="00ED2A8D" w:rsidRDefault="0079695B" w:rsidP="008747E0">
    <w:pPr>
      <w:pStyle w:val="Footer"/>
    </w:pPr>
  </w:p>
  <w:p w14:paraId="78CDC1AC" w14:textId="77777777" w:rsidR="0079695B" w:rsidRPr="00ED2A8D" w:rsidRDefault="0079695B"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C16D5" w14:textId="77777777" w:rsidR="0079695B" w:rsidRDefault="0079695B"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F1DEF06" wp14:editId="1A679B7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1D951F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B44E8C2" w14:textId="77777777" w:rsidR="0079695B" w:rsidRPr="00C907DF" w:rsidRDefault="0079695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DA22C3A" w14:textId="77777777" w:rsidR="0079695B" w:rsidRPr="00525922" w:rsidRDefault="0079695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47737" w14:textId="77777777" w:rsidR="0079695B" w:rsidRPr="00C716E5" w:rsidRDefault="0079695B" w:rsidP="00C716E5">
    <w:pPr>
      <w:pStyle w:val="Footer"/>
      <w:rPr>
        <w:sz w:val="15"/>
        <w:szCs w:val="15"/>
      </w:rPr>
    </w:pPr>
  </w:p>
  <w:p w14:paraId="0A9E2D95" w14:textId="77777777" w:rsidR="0079695B" w:rsidRDefault="0079695B" w:rsidP="00C716E5">
    <w:pPr>
      <w:pStyle w:val="Footerportrait"/>
    </w:pPr>
  </w:p>
  <w:p w14:paraId="7147743C" w14:textId="77777777" w:rsidR="0079695B" w:rsidRPr="00C907DF" w:rsidRDefault="00E159A8" w:rsidP="00C716E5">
    <w:pPr>
      <w:pStyle w:val="Footerportrait"/>
      <w:rPr>
        <w:rStyle w:val="PageNumber"/>
        <w:szCs w:val="15"/>
      </w:rPr>
    </w:pPr>
    <w:fldSimple w:instr=" STYLEREF &quot;Document type&quot; \* MERGEFORMAT ">
      <w:r w:rsidR="00E8582C">
        <w:t>IALA Guideline</w:t>
      </w:r>
    </w:fldSimple>
    <w:r w:rsidR="0079695B" w:rsidRPr="00C907DF">
      <w:t xml:space="preserve"> </w:t>
    </w:r>
    <w:fldSimple w:instr=" STYLEREF &quot;Document number&quot; \* MERGEFORMAT ">
      <w:r w:rsidR="00E8582C">
        <w:t>1067-2</w:t>
      </w:r>
    </w:fldSimple>
    <w:r w:rsidR="0079695B" w:rsidRPr="00C907DF">
      <w:t xml:space="preserve"> –</w:t>
    </w:r>
    <w:r w:rsidR="0079695B">
      <w:t xml:space="preserve"> </w:t>
    </w:r>
    <w:fldSimple w:instr=" STYLEREF &quot;Document name&quot; \* MERGEFORMAT ">
      <w:r w:rsidR="00E8582C">
        <w:t>POWER SOURCES</w:t>
      </w:r>
    </w:fldSimple>
  </w:p>
  <w:p w14:paraId="5D430A18" w14:textId="77777777" w:rsidR="0079695B" w:rsidRPr="00C907DF" w:rsidRDefault="00E159A8" w:rsidP="00C716E5">
    <w:pPr>
      <w:pStyle w:val="Footerportrait"/>
    </w:pPr>
    <w:fldSimple w:instr=" STYLEREF &quot;Edition number&quot; \* MERGEFORMAT ">
      <w:r w:rsidR="00E8582C">
        <w:t>Edition 1.0</w:t>
      </w:r>
    </w:fldSimple>
    <w:r w:rsidR="0079695B">
      <w:t xml:space="preserve">  </w:t>
    </w:r>
    <w:fldSimple w:instr=" STYLEREF &quot;Document date&quot; \* MERGEFORMAT ">
      <w:r w:rsidR="00E8582C">
        <w:t>Document Date</w:t>
      </w:r>
    </w:fldSimple>
    <w:r w:rsidR="0079695B" w:rsidRPr="00C907DF">
      <w:tab/>
    </w:r>
    <w:r w:rsidR="0079695B">
      <w:t xml:space="preserve">P </w:t>
    </w:r>
    <w:r w:rsidR="0079695B" w:rsidRPr="00C907DF">
      <w:rPr>
        <w:rStyle w:val="PageNumber"/>
        <w:szCs w:val="15"/>
      </w:rPr>
      <w:fldChar w:fldCharType="begin"/>
    </w:r>
    <w:r w:rsidR="0079695B" w:rsidRPr="00C907DF">
      <w:rPr>
        <w:rStyle w:val="PageNumber"/>
        <w:szCs w:val="15"/>
      </w:rPr>
      <w:instrText xml:space="preserve">PAGE  </w:instrText>
    </w:r>
    <w:r w:rsidR="0079695B" w:rsidRPr="00C907DF">
      <w:rPr>
        <w:rStyle w:val="PageNumber"/>
        <w:szCs w:val="15"/>
      </w:rPr>
      <w:fldChar w:fldCharType="separate"/>
    </w:r>
    <w:r w:rsidR="00E8582C">
      <w:rPr>
        <w:rStyle w:val="PageNumber"/>
        <w:szCs w:val="15"/>
      </w:rPr>
      <w:t>4</w:t>
    </w:r>
    <w:r w:rsidR="0079695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C3457" w14:textId="77777777" w:rsidR="0079695B" w:rsidRDefault="0079695B" w:rsidP="00C716E5">
    <w:pPr>
      <w:pStyle w:val="Footer"/>
    </w:pPr>
  </w:p>
  <w:p w14:paraId="75A0D7C7" w14:textId="77777777" w:rsidR="0079695B" w:rsidRDefault="0079695B" w:rsidP="00C716E5">
    <w:pPr>
      <w:pStyle w:val="Footerportrait"/>
    </w:pPr>
  </w:p>
  <w:p w14:paraId="3682D5F8" w14:textId="77777777" w:rsidR="0079695B" w:rsidRPr="00C907DF" w:rsidRDefault="00E159A8" w:rsidP="00C716E5">
    <w:pPr>
      <w:pStyle w:val="Footerportrait"/>
      <w:rPr>
        <w:rStyle w:val="PageNumber"/>
        <w:szCs w:val="15"/>
      </w:rPr>
    </w:pPr>
    <w:fldSimple w:instr=" STYLEREF &quot;Document type&quot; \* MERGEFORMAT ">
      <w:r w:rsidR="00E8582C">
        <w:t>IALA Guideline</w:t>
      </w:r>
    </w:fldSimple>
    <w:r w:rsidR="0079695B" w:rsidRPr="00C907DF">
      <w:t xml:space="preserve"> </w:t>
    </w:r>
    <w:fldSimple w:instr=" STYLEREF &quot;Document number&quot; \* MERGEFORMAT ">
      <w:r w:rsidR="00E8582C">
        <w:t>1067-2</w:t>
      </w:r>
    </w:fldSimple>
    <w:r w:rsidR="0079695B" w:rsidRPr="00C907DF">
      <w:t xml:space="preserve"> –</w:t>
    </w:r>
    <w:r w:rsidR="0079695B">
      <w:t xml:space="preserve"> </w:t>
    </w:r>
    <w:fldSimple w:instr=" STYLEREF &quot;Document name&quot; \* MERGEFORMAT ">
      <w:r w:rsidR="00E8582C">
        <w:t>POWER SOURCES</w:t>
      </w:r>
    </w:fldSimple>
  </w:p>
  <w:p w14:paraId="54575B7E" w14:textId="77777777" w:rsidR="0079695B" w:rsidRPr="00525922" w:rsidRDefault="00E159A8" w:rsidP="00C716E5">
    <w:pPr>
      <w:pStyle w:val="Footerportrait"/>
    </w:pPr>
    <w:fldSimple w:instr=" STYLEREF &quot;Edition number&quot; \* MERGEFORMAT ">
      <w:r w:rsidR="00E8582C">
        <w:t>Edition 1.0</w:t>
      </w:r>
    </w:fldSimple>
    <w:r w:rsidR="0079695B" w:rsidRPr="00C907DF">
      <w:tab/>
    </w:r>
    <w:r w:rsidR="0079695B">
      <w:t xml:space="preserve">P </w:t>
    </w:r>
    <w:r w:rsidR="0079695B" w:rsidRPr="00C907DF">
      <w:rPr>
        <w:rStyle w:val="PageNumber"/>
        <w:szCs w:val="15"/>
      </w:rPr>
      <w:fldChar w:fldCharType="begin"/>
    </w:r>
    <w:r w:rsidR="0079695B" w:rsidRPr="00C907DF">
      <w:rPr>
        <w:rStyle w:val="PageNumber"/>
        <w:szCs w:val="15"/>
      </w:rPr>
      <w:instrText xml:space="preserve">PAGE  </w:instrText>
    </w:r>
    <w:r w:rsidR="0079695B" w:rsidRPr="00C907DF">
      <w:rPr>
        <w:rStyle w:val="PageNumber"/>
        <w:szCs w:val="15"/>
      </w:rPr>
      <w:fldChar w:fldCharType="separate"/>
    </w:r>
    <w:r w:rsidR="00E8582C">
      <w:rPr>
        <w:rStyle w:val="PageNumber"/>
        <w:szCs w:val="15"/>
      </w:rPr>
      <w:t>3</w:t>
    </w:r>
    <w:r w:rsidR="0079695B"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FDE53" w14:textId="77777777" w:rsidR="0079695B" w:rsidRDefault="0079695B" w:rsidP="00C716E5">
    <w:pPr>
      <w:pStyle w:val="Footer"/>
    </w:pPr>
  </w:p>
  <w:p w14:paraId="4780FC0E" w14:textId="77777777" w:rsidR="0079695B" w:rsidRDefault="0079695B" w:rsidP="00C716E5">
    <w:pPr>
      <w:pStyle w:val="Footerportrait"/>
    </w:pPr>
  </w:p>
  <w:p w14:paraId="3A528020" w14:textId="77777777" w:rsidR="0079695B" w:rsidRPr="00C907DF" w:rsidRDefault="00E159A8" w:rsidP="00C716E5">
    <w:pPr>
      <w:pStyle w:val="Footerportrait"/>
    </w:pPr>
    <w:fldSimple w:instr=" STYLEREF &quot;Document type&quot; \* MERGEFORMAT ">
      <w:r w:rsidR="00E8582C">
        <w:t>IALA Guideline</w:t>
      </w:r>
    </w:fldSimple>
    <w:r w:rsidR="0079695B" w:rsidRPr="00C907DF">
      <w:t xml:space="preserve"> </w:t>
    </w:r>
    <w:fldSimple w:instr=" STYLEREF &quot;Document number&quot; \* MERGEFORMAT ">
      <w:r w:rsidR="00E8582C">
        <w:t>1067-2</w:t>
      </w:r>
    </w:fldSimple>
    <w:r w:rsidR="0079695B" w:rsidRPr="00C907DF">
      <w:t xml:space="preserve"> –</w:t>
    </w:r>
    <w:r w:rsidR="0079695B">
      <w:t xml:space="preserve"> </w:t>
    </w:r>
    <w:fldSimple w:instr=" STYLEREF &quot;Document name&quot; \* MERGEFORMAT ">
      <w:r w:rsidR="00E8582C">
        <w:t>POWER SOURCES</w:t>
      </w:r>
    </w:fldSimple>
    <w:r w:rsidR="0079695B">
      <w:tab/>
    </w:r>
  </w:p>
  <w:p w14:paraId="0A0A19B4" w14:textId="77777777" w:rsidR="0079695B" w:rsidRPr="00C907DF" w:rsidRDefault="00E159A8" w:rsidP="00C716E5">
    <w:pPr>
      <w:pStyle w:val="Footerportrait"/>
    </w:pPr>
    <w:fldSimple w:instr=" STYLEREF &quot;Edition number&quot; \* MERGEFORMAT ">
      <w:r w:rsidR="00E8582C">
        <w:t>Edition 1.0</w:t>
      </w:r>
    </w:fldSimple>
    <w:r w:rsidR="0079695B">
      <w:t xml:space="preserve">  </w:t>
    </w:r>
    <w:fldSimple w:instr=" STYLEREF &quot;Document date&quot; \* MERGEFORMAT ">
      <w:r w:rsidR="00E8582C">
        <w:t>Document Date</w:t>
      </w:r>
    </w:fldSimple>
    <w:r w:rsidR="0079695B">
      <w:tab/>
    </w:r>
    <w:r w:rsidR="0079695B">
      <w:rPr>
        <w:rStyle w:val="PageNumber"/>
        <w:szCs w:val="15"/>
      </w:rPr>
      <w:t xml:space="preserve">P </w:t>
    </w:r>
    <w:r w:rsidR="0079695B" w:rsidRPr="00C907DF">
      <w:rPr>
        <w:rStyle w:val="PageNumber"/>
        <w:szCs w:val="15"/>
      </w:rPr>
      <w:fldChar w:fldCharType="begin"/>
    </w:r>
    <w:r w:rsidR="0079695B" w:rsidRPr="00C907DF">
      <w:rPr>
        <w:rStyle w:val="PageNumber"/>
        <w:szCs w:val="15"/>
      </w:rPr>
      <w:instrText xml:space="preserve">PAGE  </w:instrText>
    </w:r>
    <w:r w:rsidR="0079695B" w:rsidRPr="00C907DF">
      <w:rPr>
        <w:rStyle w:val="PageNumber"/>
        <w:szCs w:val="15"/>
      </w:rPr>
      <w:fldChar w:fldCharType="separate"/>
    </w:r>
    <w:r w:rsidR="00E8582C">
      <w:rPr>
        <w:rStyle w:val="PageNumber"/>
        <w:szCs w:val="15"/>
      </w:rPr>
      <w:t>20</w:t>
    </w:r>
    <w:r w:rsidR="0079695B"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95183" w14:textId="77777777" w:rsidR="00D47254" w:rsidRDefault="00D47254" w:rsidP="003274DB">
      <w:r>
        <w:separator/>
      </w:r>
    </w:p>
    <w:p w14:paraId="3058EB47" w14:textId="77777777" w:rsidR="00D47254" w:rsidRDefault="00D47254"/>
  </w:footnote>
  <w:footnote w:type="continuationSeparator" w:id="0">
    <w:p w14:paraId="5DC1F916" w14:textId="77777777" w:rsidR="00D47254" w:rsidRDefault="00D47254" w:rsidP="003274DB">
      <w:r>
        <w:continuationSeparator/>
      </w:r>
    </w:p>
    <w:p w14:paraId="757D9D73" w14:textId="77777777" w:rsidR="00D47254" w:rsidRDefault="00D472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55937" w14:textId="4D6470B9" w:rsidR="0079695B" w:rsidRDefault="00D47254">
    <w:pPr>
      <w:pStyle w:val="Header"/>
    </w:pPr>
    <w:ins w:id="7" w:author="Michael Hadley" w:date="2016-07-13T13:18:00Z">
      <w:r>
        <w:rPr>
          <w:noProof/>
        </w:rPr>
        <w:pict w14:anchorId="23DC16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82B54B8">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7440F57">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ABBB1" w14:textId="59F87060" w:rsidR="0079695B" w:rsidRDefault="00D47254">
    <w:pPr>
      <w:pStyle w:val="Header"/>
    </w:pPr>
    <w:ins w:id="408" w:author="Michael Hadley" w:date="2016-07-13T13:18:00Z">
      <w:r>
        <w:rPr>
          <w:noProof/>
        </w:rPr>
        <w:pict w14:anchorId="21A535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03A5B3">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0214D" w14:textId="22ABBCBC" w:rsidR="0079695B" w:rsidRPr="00667792" w:rsidRDefault="00D47254" w:rsidP="00667792">
    <w:pPr>
      <w:pStyle w:val="Header"/>
    </w:pPr>
    <w:ins w:id="409" w:author="Michael Hadley" w:date="2016-07-13T13:18:00Z">
      <w:r>
        <w:rPr>
          <w:noProof/>
        </w:rPr>
        <w:pict w14:anchorId="0A0CA8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C0F2590">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IE" w:eastAsia="en-IE"/>
      </w:rPr>
      <w:drawing>
        <wp:anchor distT="0" distB="0" distL="114300" distR="114300" simplePos="0" relativeHeight="251678720" behindDoc="1" locked="0" layoutInCell="1" allowOverlap="1" wp14:anchorId="1DBD8F2C" wp14:editId="0C2A4E93">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4AAC4" w14:textId="1D0E909A" w:rsidR="0079695B" w:rsidRDefault="00D47254">
    <w:pPr>
      <w:pStyle w:val="Header"/>
    </w:pPr>
    <w:ins w:id="410" w:author="Michael Hadley" w:date="2016-07-13T13:18:00Z">
      <w:r>
        <w:rPr>
          <w:noProof/>
        </w:rPr>
        <w:pict w14:anchorId="6CA550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3F15F6">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E4900" w14:textId="5AF0D714" w:rsidR="0079695B" w:rsidRPr="00ED2A8D" w:rsidRDefault="00D47254" w:rsidP="00BF2D70">
    <w:pPr>
      <w:pStyle w:val="Header"/>
      <w:jc w:val="right"/>
    </w:pPr>
    <w:r>
      <w:rPr>
        <w:noProof/>
      </w:rPr>
      <w:pict w14:anchorId="51AC85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9695B" w:rsidRPr="00442889">
      <w:rPr>
        <w:noProof/>
        <w:lang w:val="en-IE" w:eastAsia="en-IE"/>
      </w:rPr>
      <w:drawing>
        <wp:anchor distT="0" distB="0" distL="114300" distR="114300" simplePos="0" relativeHeight="251657214" behindDoc="1" locked="0" layoutInCell="1" allowOverlap="1" wp14:anchorId="64ECBF17" wp14:editId="696BB0E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8582C">
      <w:t>ENG5-10.1.4</w:t>
    </w:r>
  </w:p>
  <w:p w14:paraId="2ED35E04" w14:textId="3B02FFB7" w:rsidR="0079695B" w:rsidRPr="00ED2A8D" w:rsidRDefault="0079695B" w:rsidP="00BF2D70">
    <w:pPr>
      <w:pStyle w:val="Header"/>
      <w:jc w:val="right"/>
    </w:pPr>
    <w:r>
      <w:t>Formerly ENG4-11.2.15</w:t>
    </w:r>
  </w:p>
  <w:p w14:paraId="7DCA9132" w14:textId="77777777" w:rsidR="0079695B" w:rsidRDefault="0079695B" w:rsidP="008747E0">
    <w:pPr>
      <w:pStyle w:val="Header"/>
    </w:pPr>
  </w:p>
  <w:p w14:paraId="5F3131E2" w14:textId="77777777" w:rsidR="0079695B" w:rsidRDefault="0079695B" w:rsidP="008747E0">
    <w:pPr>
      <w:pStyle w:val="Header"/>
    </w:pPr>
  </w:p>
  <w:p w14:paraId="7D539BB7" w14:textId="77777777" w:rsidR="0079695B" w:rsidRDefault="0079695B" w:rsidP="008747E0">
    <w:pPr>
      <w:pStyle w:val="Header"/>
    </w:pPr>
  </w:p>
  <w:p w14:paraId="0B89BBE9" w14:textId="77777777" w:rsidR="0079695B" w:rsidRDefault="0079695B" w:rsidP="008747E0">
    <w:pPr>
      <w:pStyle w:val="Header"/>
    </w:pPr>
  </w:p>
  <w:p w14:paraId="3DFA9A02" w14:textId="77777777" w:rsidR="0079695B" w:rsidRDefault="0079695B" w:rsidP="008747E0">
    <w:pPr>
      <w:pStyle w:val="Header"/>
    </w:pPr>
    <w:r>
      <w:rPr>
        <w:noProof/>
        <w:lang w:val="en-IE" w:eastAsia="en-IE"/>
      </w:rPr>
      <w:drawing>
        <wp:anchor distT="0" distB="0" distL="114300" distR="114300" simplePos="0" relativeHeight="251656189" behindDoc="1" locked="0" layoutInCell="1" allowOverlap="1" wp14:anchorId="636EFFDC" wp14:editId="345A88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1F319B0" w14:textId="77777777" w:rsidR="0079695B" w:rsidRPr="00ED2A8D" w:rsidRDefault="0079695B" w:rsidP="008747E0">
    <w:pPr>
      <w:pStyle w:val="Header"/>
    </w:pPr>
  </w:p>
  <w:p w14:paraId="762D6268" w14:textId="77777777" w:rsidR="0079695B" w:rsidRPr="00ED2A8D" w:rsidRDefault="0079695B"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1824A" w14:textId="04B1529B" w:rsidR="0079695B" w:rsidRDefault="00D47254">
    <w:pPr>
      <w:pStyle w:val="Header"/>
    </w:pPr>
    <w:ins w:id="8" w:author="Michael Hadley" w:date="2016-07-13T13:18:00Z">
      <w:r>
        <w:rPr>
          <w:noProof/>
        </w:rPr>
        <w:pict w14:anchorId="105414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B71E02">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IE" w:eastAsia="en-IE"/>
      </w:rPr>
      <w:drawing>
        <wp:anchor distT="0" distB="0" distL="114300" distR="114300" simplePos="0" relativeHeight="251688960" behindDoc="1" locked="0" layoutInCell="1" allowOverlap="1" wp14:anchorId="143E83BE" wp14:editId="3D50C83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A03B94" w14:textId="77777777" w:rsidR="0079695B" w:rsidRDefault="0079695B">
    <w:pPr>
      <w:pStyle w:val="Header"/>
    </w:pPr>
  </w:p>
  <w:p w14:paraId="161A8FC9" w14:textId="77777777" w:rsidR="0079695B" w:rsidRDefault="007969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0BC41" w14:textId="6684F54D" w:rsidR="0079695B" w:rsidRDefault="00D47254">
    <w:pPr>
      <w:pStyle w:val="Header"/>
    </w:pPr>
    <w:ins w:id="12" w:author="Michael Hadley" w:date="2016-07-13T13:18:00Z">
      <w:r>
        <w:rPr>
          <w:noProof/>
        </w:rPr>
        <w:pict w14:anchorId="12B28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2E8CDA9">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9C149" w14:textId="4039DFE6" w:rsidR="0079695B" w:rsidRPr="00ED2A8D" w:rsidRDefault="00D47254" w:rsidP="008747E0">
    <w:pPr>
      <w:pStyle w:val="Header"/>
    </w:pPr>
    <w:ins w:id="13" w:author="Michael Hadley" w:date="2016-07-13T13:18:00Z">
      <w:r>
        <w:rPr>
          <w:noProof/>
        </w:rPr>
        <w:pict w14:anchorId="1466A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330938">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IE" w:eastAsia="en-IE"/>
      </w:rPr>
      <w:drawing>
        <wp:anchor distT="0" distB="0" distL="114300" distR="114300" simplePos="0" relativeHeight="251658752" behindDoc="1" locked="0" layoutInCell="1" allowOverlap="1" wp14:anchorId="7D2EF8F8" wp14:editId="0E1241B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C8B348" w14:textId="77777777" w:rsidR="0079695B" w:rsidRPr="00ED2A8D" w:rsidRDefault="0079695B" w:rsidP="008747E0">
    <w:pPr>
      <w:pStyle w:val="Header"/>
    </w:pPr>
  </w:p>
  <w:p w14:paraId="2392BFFB" w14:textId="77777777" w:rsidR="0079695B" w:rsidRDefault="0079695B" w:rsidP="008747E0">
    <w:pPr>
      <w:pStyle w:val="Header"/>
    </w:pPr>
  </w:p>
  <w:p w14:paraId="4FDBBD1A" w14:textId="77777777" w:rsidR="0079695B" w:rsidRDefault="0079695B" w:rsidP="008747E0">
    <w:pPr>
      <w:pStyle w:val="Header"/>
    </w:pPr>
  </w:p>
  <w:p w14:paraId="3BF25BC6" w14:textId="77777777" w:rsidR="0079695B" w:rsidRDefault="0079695B" w:rsidP="008747E0">
    <w:pPr>
      <w:pStyle w:val="Header"/>
    </w:pPr>
  </w:p>
  <w:p w14:paraId="5BB77FCA" w14:textId="77777777" w:rsidR="0079695B" w:rsidRPr="00441393" w:rsidRDefault="0079695B" w:rsidP="00441393">
    <w:pPr>
      <w:pStyle w:val="Contents"/>
    </w:pPr>
    <w:r>
      <w:t>DOCUMENT REVISION</w:t>
    </w:r>
  </w:p>
  <w:p w14:paraId="29AE3F74" w14:textId="77777777" w:rsidR="0079695B" w:rsidRPr="00ED2A8D" w:rsidRDefault="0079695B" w:rsidP="008747E0">
    <w:pPr>
      <w:pStyle w:val="Header"/>
    </w:pPr>
  </w:p>
  <w:p w14:paraId="1CC4FB2B" w14:textId="77777777" w:rsidR="0079695B" w:rsidRPr="00AC33A2" w:rsidRDefault="0079695B"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EBE90" w14:textId="75F7E449" w:rsidR="0079695B" w:rsidRDefault="00D47254">
    <w:pPr>
      <w:pStyle w:val="Header"/>
    </w:pPr>
    <w:ins w:id="14" w:author="Michael Hadley" w:date="2016-07-13T13:18:00Z">
      <w:r>
        <w:rPr>
          <w:noProof/>
        </w:rPr>
        <w:pict w14:anchorId="79BA2A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264E5D">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5E052" w14:textId="3169FD12" w:rsidR="0079695B" w:rsidRDefault="00D47254">
    <w:pPr>
      <w:pStyle w:val="Header"/>
    </w:pPr>
    <w:ins w:id="213" w:author="Michael Hadley" w:date="2016-07-13T13:18:00Z">
      <w:r>
        <w:rPr>
          <w:noProof/>
        </w:rPr>
        <w:pict w14:anchorId="25C5D4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A598F8B">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64BC1" w14:textId="6E29EA56" w:rsidR="0079695B" w:rsidRPr="00ED2A8D" w:rsidRDefault="00D47254" w:rsidP="008747E0">
    <w:pPr>
      <w:pStyle w:val="Header"/>
    </w:pPr>
    <w:ins w:id="214" w:author="Michael Hadley" w:date="2016-07-13T13:18:00Z">
      <w:r>
        <w:rPr>
          <w:noProof/>
        </w:rPr>
        <w:pict w14:anchorId="5249A4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EC323C1">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IE" w:eastAsia="en-IE"/>
      </w:rPr>
      <w:drawing>
        <wp:anchor distT="0" distB="0" distL="114300" distR="114300" simplePos="0" relativeHeight="251674624" behindDoc="1" locked="0" layoutInCell="1" allowOverlap="1" wp14:anchorId="6D6F3063" wp14:editId="5DA0474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4F4F512" w14:textId="77777777" w:rsidR="0079695B" w:rsidRPr="00ED2A8D" w:rsidRDefault="0079695B" w:rsidP="008747E0">
    <w:pPr>
      <w:pStyle w:val="Header"/>
    </w:pPr>
  </w:p>
  <w:p w14:paraId="446A71BB" w14:textId="77777777" w:rsidR="0079695B" w:rsidRDefault="0079695B" w:rsidP="008747E0">
    <w:pPr>
      <w:pStyle w:val="Header"/>
    </w:pPr>
  </w:p>
  <w:p w14:paraId="4299E3A2" w14:textId="77777777" w:rsidR="0079695B" w:rsidRDefault="0079695B" w:rsidP="008747E0">
    <w:pPr>
      <w:pStyle w:val="Header"/>
    </w:pPr>
  </w:p>
  <w:p w14:paraId="24BE8962" w14:textId="77777777" w:rsidR="0079695B" w:rsidRDefault="0079695B" w:rsidP="008747E0">
    <w:pPr>
      <w:pStyle w:val="Header"/>
    </w:pPr>
  </w:p>
  <w:p w14:paraId="3CA92BAD" w14:textId="77777777" w:rsidR="0079695B" w:rsidRPr="00441393" w:rsidRDefault="0079695B" w:rsidP="00441393">
    <w:pPr>
      <w:pStyle w:val="Contents"/>
    </w:pPr>
    <w:r>
      <w:t>CONTENTS</w:t>
    </w:r>
  </w:p>
  <w:p w14:paraId="40FD52BB" w14:textId="77777777" w:rsidR="0079695B" w:rsidRDefault="0079695B" w:rsidP="0078486B">
    <w:pPr>
      <w:pStyle w:val="Header"/>
      <w:spacing w:line="140" w:lineRule="exact"/>
    </w:pPr>
  </w:p>
  <w:p w14:paraId="515BA354" w14:textId="77777777" w:rsidR="0079695B" w:rsidRPr="00AC33A2" w:rsidRDefault="0079695B"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674BC" w14:textId="47232734" w:rsidR="0079695B" w:rsidRPr="00ED2A8D" w:rsidRDefault="00D47254" w:rsidP="00C716E5">
    <w:pPr>
      <w:pStyle w:val="Header"/>
    </w:pPr>
    <w:ins w:id="215" w:author="Michael Hadley" w:date="2016-07-13T13:18:00Z">
      <w:r>
        <w:rPr>
          <w:noProof/>
        </w:rPr>
        <w:pict w14:anchorId="64F93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A02BD4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IE" w:eastAsia="en-IE"/>
      </w:rPr>
      <w:drawing>
        <wp:anchor distT="0" distB="0" distL="114300" distR="114300" simplePos="0" relativeHeight="251697152" behindDoc="1" locked="0" layoutInCell="1" allowOverlap="1" wp14:anchorId="68DBCF80" wp14:editId="53B457B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294B08" w14:textId="77777777" w:rsidR="0079695B" w:rsidRPr="00ED2A8D" w:rsidRDefault="0079695B" w:rsidP="00C716E5">
    <w:pPr>
      <w:pStyle w:val="Header"/>
    </w:pPr>
  </w:p>
  <w:p w14:paraId="5F30399C" w14:textId="77777777" w:rsidR="0079695B" w:rsidRDefault="0079695B" w:rsidP="00C716E5">
    <w:pPr>
      <w:pStyle w:val="Header"/>
    </w:pPr>
  </w:p>
  <w:p w14:paraId="581F0F5B" w14:textId="77777777" w:rsidR="0079695B" w:rsidRDefault="0079695B" w:rsidP="00C716E5">
    <w:pPr>
      <w:pStyle w:val="Header"/>
    </w:pPr>
  </w:p>
  <w:p w14:paraId="3A9CEF4D" w14:textId="77777777" w:rsidR="0079695B" w:rsidRDefault="0079695B" w:rsidP="00C716E5">
    <w:pPr>
      <w:pStyle w:val="Header"/>
    </w:pPr>
  </w:p>
  <w:p w14:paraId="31951D43" w14:textId="77777777" w:rsidR="0079695B" w:rsidRPr="00441393" w:rsidRDefault="0079695B" w:rsidP="00C716E5">
    <w:pPr>
      <w:pStyle w:val="Contents"/>
    </w:pPr>
    <w:r>
      <w:t>CONTENTS</w:t>
    </w:r>
  </w:p>
  <w:p w14:paraId="40906756" w14:textId="77777777" w:rsidR="0079695B" w:rsidRPr="00ED2A8D" w:rsidRDefault="0079695B" w:rsidP="00C716E5">
    <w:pPr>
      <w:pStyle w:val="Header"/>
    </w:pPr>
  </w:p>
  <w:p w14:paraId="7ED91977" w14:textId="77777777" w:rsidR="0079695B" w:rsidRPr="00AC33A2" w:rsidRDefault="0079695B" w:rsidP="00C716E5">
    <w:pPr>
      <w:pStyle w:val="Header"/>
      <w:spacing w:line="140" w:lineRule="exact"/>
    </w:pPr>
  </w:p>
  <w:p w14:paraId="69B2F884" w14:textId="77777777" w:rsidR="0079695B" w:rsidRDefault="0079695B">
    <w:pPr>
      <w:pStyle w:val="Header"/>
    </w:pPr>
    <w:r>
      <w:rPr>
        <w:noProof/>
        <w:lang w:val="en-IE" w:eastAsia="en-IE"/>
      </w:rPr>
      <w:drawing>
        <wp:anchor distT="0" distB="0" distL="114300" distR="114300" simplePos="0" relativeHeight="251695104" behindDoc="1" locked="0" layoutInCell="1" allowOverlap="1" wp14:anchorId="4896B943" wp14:editId="594E23B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6EC27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6ACB516"/>
    <w:lvl w:ilvl="0">
      <w:start w:val="1"/>
      <w:numFmt w:val="decimal"/>
      <w:lvlText w:val="%1."/>
      <w:lvlJc w:val="left"/>
      <w:pPr>
        <w:tabs>
          <w:tab w:val="num" w:pos="1800"/>
        </w:tabs>
        <w:ind w:left="1800" w:hanging="360"/>
      </w:pPr>
    </w:lvl>
  </w:abstractNum>
  <w:abstractNum w:abstractNumId="2">
    <w:nsid w:val="FFFFFF7D"/>
    <w:multiLevelType w:val="singleLevel"/>
    <w:tmpl w:val="8182F73A"/>
    <w:lvl w:ilvl="0">
      <w:start w:val="1"/>
      <w:numFmt w:val="decimal"/>
      <w:lvlText w:val="%1."/>
      <w:lvlJc w:val="left"/>
      <w:pPr>
        <w:tabs>
          <w:tab w:val="num" w:pos="1440"/>
        </w:tabs>
        <w:ind w:left="1440" w:hanging="360"/>
      </w:pPr>
    </w:lvl>
  </w:abstractNum>
  <w:abstractNum w:abstractNumId="3">
    <w:nsid w:val="FFFFFF7F"/>
    <w:multiLevelType w:val="singleLevel"/>
    <w:tmpl w:val="C9929E26"/>
    <w:lvl w:ilvl="0">
      <w:start w:val="1"/>
      <w:numFmt w:val="decimal"/>
      <w:lvlText w:val="%1."/>
      <w:lvlJc w:val="left"/>
      <w:pPr>
        <w:tabs>
          <w:tab w:val="num" w:pos="720"/>
        </w:tabs>
        <w:ind w:left="720" w:hanging="360"/>
      </w:pPr>
    </w:lvl>
  </w:abstractNum>
  <w:abstractNum w:abstractNumId="4">
    <w:nsid w:val="FFFFFF80"/>
    <w:multiLevelType w:val="singleLevel"/>
    <w:tmpl w:val="FA80B7F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F5214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B8F8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766E2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C3D8EBC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Windows Live" w15:userId="bd26c5e0e9f89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DBE"/>
    <w:rsid w:val="0001616D"/>
    <w:rsid w:val="000167AF"/>
    <w:rsid w:val="00016839"/>
    <w:rsid w:val="000174F9"/>
    <w:rsid w:val="000249C2"/>
    <w:rsid w:val="000258F6"/>
    <w:rsid w:val="000379A7"/>
    <w:rsid w:val="00040EB8"/>
    <w:rsid w:val="00057B6D"/>
    <w:rsid w:val="00061A7B"/>
    <w:rsid w:val="00072787"/>
    <w:rsid w:val="000838FF"/>
    <w:rsid w:val="00085A7C"/>
    <w:rsid w:val="0008654C"/>
    <w:rsid w:val="000904ED"/>
    <w:rsid w:val="00091545"/>
    <w:rsid w:val="000A27A8"/>
    <w:rsid w:val="000B2356"/>
    <w:rsid w:val="000C34C6"/>
    <w:rsid w:val="000C711B"/>
    <w:rsid w:val="000D2431"/>
    <w:rsid w:val="000E3954"/>
    <w:rsid w:val="000E3E52"/>
    <w:rsid w:val="000F0F9F"/>
    <w:rsid w:val="000F3F43"/>
    <w:rsid w:val="000F58ED"/>
    <w:rsid w:val="000F7EB3"/>
    <w:rsid w:val="00113D5B"/>
    <w:rsid w:val="00113F8F"/>
    <w:rsid w:val="00134258"/>
    <w:rsid w:val="001349DB"/>
    <w:rsid w:val="00135AEB"/>
    <w:rsid w:val="00136E58"/>
    <w:rsid w:val="001547F9"/>
    <w:rsid w:val="001607D8"/>
    <w:rsid w:val="00161325"/>
    <w:rsid w:val="00163AAE"/>
    <w:rsid w:val="00184427"/>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C3A"/>
    <w:rsid w:val="00410491"/>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7751B"/>
    <w:rsid w:val="0068553C"/>
    <w:rsid w:val="00685F34"/>
    <w:rsid w:val="00695656"/>
    <w:rsid w:val="006975A8"/>
    <w:rsid w:val="006A1012"/>
    <w:rsid w:val="006B6CAF"/>
    <w:rsid w:val="006C1376"/>
    <w:rsid w:val="006C48F9"/>
    <w:rsid w:val="006D3082"/>
    <w:rsid w:val="006E0E7D"/>
    <w:rsid w:val="006E10BF"/>
    <w:rsid w:val="006F1C14"/>
    <w:rsid w:val="00703A6A"/>
    <w:rsid w:val="00704C72"/>
    <w:rsid w:val="00721B37"/>
    <w:rsid w:val="00722236"/>
    <w:rsid w:val="00725CCA"/>
    <w:rsid w:val="0072737A"/>
    <w:rsid w:val="007311E7"/>
    <w:rsid w:val="00731DEE"/>
    <w:rsid w:val="00734BC6"/>
    <w:rsid w:val="007541D3"/>
    <w:rsid w:val="007577D7"/>
    <w:rsid w:val="007715E8"/>
    <w:rsid w:val="00776004"/>
    <w:rsid w:val="00776044"/>
    <w:rsid w:val="0078486B"/>
    <w:rsid w:val="00785A39"/>
    <w:rsid w:val="00787D8A"/>
    <w:rsid w:val="00790277"/>
    <w:rsid w:val="00791EBC"/>
    <w:rsid w:val="00793577"/>
    <w:rsid w:val="0079695B"/>
    <w:rsid w:val="007A446A"/>
    <w:rsid w:val="007A53A6"/>
    <w:rsid w:val="007A6159"/>
    <w:rsid w:val="007A6F2A"/>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1785"/>
    <w:rsid w:val="008A28D9"/>
    <w:rsid w:val="008A30BA"/>
    <w:rsid w:val="008C33B5"/>
    <w:rsid w:val="008C3A72"/>
    <w:rsid w:val="008C6969"/>
    <w:rsid w:val="008E1F69"/>
    <w:rsid w:val="008E2065"/>
    <w:rsid w:val="008E76B1"/>
    <w:rsid w:val="008F38BB"/>
    <w:rsid w:val="008F57D8"/>
    <w:rsid w:val="00902834"/>
    <w:rsid w:val="00903B5F"/>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5C10"/>
    <w:rsid w:val="00A8083F"/>
    <w:rsid w:val="00A87A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2583D"/>
    <w:rsid w:val="00B25994"/>
    <w:rsid w:val="00B278D4"/>
    <w:rsid w:val="00B31A41"/>
    <w:rsid w:val="00B40199"/>
    <w:rsid w:val="00B502FF"/>
    <w:rsid w:val="00B57DBE"/>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87"/>
    <w:rsid w:val="00BD6A20"/>
    <w:rsid w:val="00BD7EE1"/>
    <w:rsid w:val="00BE5568"/>
    <w:rsid w:val="00BE5764"/>
    <w:rsid w:val="00BF1358"/>
    <w:rsid w:val="00BF2D70"/>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666"/>
    <w:rsid w:val="00C870B5"/>
    <w:rsid w:val="00C907DF"/>
    <w:rsid w:val="00C91630"/>
    <w:rsid w:val="00C94FAA"/>
    <w:rsid w:val="00C9558A"/>
    <w:rsid w:val="00C966EB"/>
    <w:rsid w:val="00CA04B1"/>
    <w:rsid w:val="00CA2DFC"/>
    <w:rsid w:val="00CA4EC9"/>
    <w:rsid w:val="00CB03D4"/>
    <w:rsid w:val="00CB0617"/>
    <w:rsid w:val="00CB137B"/>
    <w:rsid w:val="00CC35EF"/>
    <w:rsid w:val="00CC5048"/>
    <w:rsid w:val="00CC6246"/>
    <w:rsid w:val="00CE5E46"/>
    <w:rsid w:val="00CF49CC"/>
    <w:rsid w:val="00D04F0B"/>
    <w:rsid w:val="00D1463A"/>
    <w:rsid w:val="00D252C9"/>
    <w:rsid w:val="00D32DDF"/>
    <w:rsid w:val="00D3700C"/>
    <w:rsid w:val="00D47254"/>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E7C54"/>
    <w:rsid w:val="00DF41B2"/>
    <w:rsid w:val="00E01272"/>
    <w:rsid w:val="00E03067"/>
    <w:rsid w:val="00E03846"/>
    <w:rsid w:val="00E159A8"/>
    <w:rsid w:val="00E16EB4"/>
    <w:rsid w:val="00E20A7D"/>
    <w:rsid w:val="00E21A27"/>
    <w:rsid w:val="00E25AC8"/>
    <w:rsid w:val="00E27A2F"/>
    <w:rsid w:val="00E37F8D"/>
    <w:rsid w:val="00E42A94"/>
    <w:rsid w:val="00E458BF"/>
    <w:rsid w:val="00E54BFB"/>
    <w:rsid w:val="00E54CD7"/>
    <w:rsid w:val="00E706E7"/>
    <w:rsid w:val="00E818AD"/>
    <w:rsid w:val="00E84229"/>
    <w:rsid w:val="00E84965"/>
    <w:rsid w:val="00E8582C"/>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0656"/>
    <w:rsid w:val="00EE54CB"/>
    <w:rsid w:val="00EE6424"/>
    <w:rsid w:val="00EF1C54"/>
    <w:rsid w:val="00EF404B"/>
    <w:rsid w:val="00F00376"/>
    <w:rsid w:val="00F01F0C"/>
    <w:rsid w:val="00F02A5A"/>
    <w:rsid w:val="00F11368"/>
    <w:rsid w:val="00F11764"/>
    <w:rsid w:val="00F157E2"/>
    <w:rsid w:val="00F259E2"/>
    <w:rsid w:val="00F50599"/>
    <w:rsid w:val="00F527AC"/>
    <w:rsid w:val="00F5503F"/>
    <w:rsid w:val="00F61D83"/>
    <w:rsid w:val="00F65DD1"/>
    <w:rsid w:val="00F707B3"/>
    <w:rsid w:val="00F71135"/>
    <w:rsid w:val="00F74309"/>
    <w:rsid w:val="00F82C35"/>
    <w:rsid w:val="00F90461"/>
    <w:rsid w:val="00FA370D"/>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0B48BD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B57DBE"/>
    <w:pPr>
      <w:spacing w:after="120"/>
    </w:pPr>
    <w:rPr>
      <w:color w:val="000000" w:themeColor="text1"/>
      <w:sz w:val="22"/>
      <w:lang w:val="en-US"/>
    </w:rPr>
  </w:style>
  <w:style w:type="character" w:customStyle="1" w:styleId="BodyTextChar">
    <w:name w:val="Body Text Char"/>
    <w:basedOn w:val="DefaultParagraphFont"/>
    <w:link w:val="BodyText"/>
    <w:rsid w:val="00B57DBE"/>
    <w:rPr>
      <w:color w:val="000000" w:themeColor="text1"/>
      <w:lang w:val="en-US"/>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C2041-4638-4D77-ABB7-D0E07B509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22</Pages>
  <Words>5307</Words>
  <Characters>30256</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35493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10</cp:revision>
  <dcterms:created xsi:type="dcterms:W3CDTF">2016-07-13T12:20:00Z</dcterms:created>
  <dcterms:modified xsi:type="dcterms:W3CDTF">2016-08-19T09:20:00Z</dcterms:modified>
  <cp:category/>
</cp:coreProperties>
</file>